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153BA" w14:textId="7FCACB3B" w:rsidR="000F079D" w:rsidRPr="00C3331B" w:rsidRDefault="00334C6F" w:rsidP="000F079D">
      <w:pPr>
        <w:pStyle w:val="MTLTitulninadpis"/>
        <w:spacing w:before="1440"/>
        <w:rPr>
          <w:lang w:val="en-GB"/>
        </w:rPr>
      </w:pPr>
      <w:bookmarkStart w:id="0" w:name="OLE_LINK3"/>
      <w:r w:rsidRPr="00C3331B">
        <w:rPr>
          <w:lang w:val="en-GB"/>
        </w:rPr>
        <w:t>CALL FOR TENDERS AND TENDER DOCUMENTATION</w:t>
      </w:r>
    </w:p>
    <w:bookmarkEnd w:id="0"/>
    <w:p w14:paraId="0E85BEB2" w14:textId="0B7280C4" w:rsidR="000F079D" w:rsidRPr="00C3331B" w:rsidRDefault="000F079D" w:rsidP="000F079D">
      <w:pPr>
        <w:pStyle w:val="MTLNormalhlavicka"/>
        <w:rPr>
          <w:rFonts w:cs="Segoe UI"/>
          <w:sz w:val="24"/>
          <w:szCs w:val="24"/>
          <w:lang w:val="en-GB"/>
        </w:rPr>
      </w:pPr>
    </w:p>
    <w:p w14:paraId="3BF16803" w14:textId="3EF54472" w:rsidR="000F079D" w:rsidRPr="00C3331B" w:rsidRDefault="00334C6F" w:rsidP="000F079D">
      <w:pPr>
        <w:pStyle w:val="MTLTitulninadpis"/>
        <w:spacing w:before="1440"/>
        <w:rPr>
          <w:sz w:val="40"/>
          <w:szCs w:val="40"/>
          <w:lang w:val="en-GB"/>
        </w:rPr>
      </w:pPr>
      <w:bookmarkStart w:id="1" w:name="OLE_LINK4"/>
      <w:r w:rsidRPr="00C3331B">
        <w:rPr>
          <w:sz w:val="40"/>
          <w:szCs w:val="40"/>
          <w:lang w:val="en-GB"/>
        </w:rPr>
        <w:t>PUBLIC CONTRACT</w:t>
      </w:r>
    </w:p>
    <w:p w14:paraId="37302185" w14:textId="6D3B9C26" w:rsidR="000F079D" w:rsidRPr="00C3331B" w:rsidRDefault="00334C6F" w:rsidP="00502F1E">
      <w:pPr>
        <w:spacing w:before="480" w:after="480"/>
        <w:jc w:val="center"/>
        <w:rPr>
          <w:rFonts w:cs="Segoe UI"/>
          <w:b/>
          <w:bCs/>
          <w:iCs/>
          <w:sz w:val="28"/>
          <w:szCs w:val="28"/>
          <w:lang w:val="en-GB"/>
        </w:rPr>
      </w:pPr>
      <w:bookmarkStart w:id="2" w:name="OLE_LINK5"/>
      <w:bookmarkEnd w:id="1"/>
      <w:r w:rsidRPr="00C3331B">
        <w:rPr>
          <w:rFonts w:cs="Segoe UI"/>
          <w:b/>
          <w:bCs/>
          <w:iCs/>
          <w:sz w:val="28"/>
          <w:szCs w:val="28"/>
          <w:lang w:val="en-GB"/>
        </w:rPr>
        <w:t>"Optimization of existing boilers K2 and K3"</w:t>
      </w:r>
    </w:p>
    <w:bookmarkEnd w:id="2"/>
    <w:p w14:paraId="4C82AA68" w14:textId="37CA2DCC" w:rsidR="000F079D" w:rsidRPr="00C3331B" w:rsidRDefault="00263125" w:rsidP="000F079D">
      <w:pPr>
        <w:spacing w:before="240"/>
        <w:jc w:val="center"/>
        <w:rPr>
          <w:rFonts w:cs="Segoe UI"/>
          <w:sz w:val="24"/>
          <w:szCs w:val="24"/>
          <w:lang w:val="en-GB"/>
        </w:rPr>
      </w:pPr>
      <w:r w:rsidRPr="00C3331B">
        <w:rPr>
          <w:rFonts w:cs="Segoe UI"/>
          <w:sz w:val="24"/>
          <w:szCs w:val="24"/>
          <w:lang w:val="en-GB"/>
        </w:rPr>
        <w:t>sub-threshold sectoral public contract for construction works awarded outside the procurement procedure in accordance with Act No. 134/2016 Coll., on Public Procurement, as amended (hereinafter referred to as "ZZVZ")</w:t>
      </w:r>
    </w:p>
    <w:p w14:paraId="28EBA9C7" w14:textId="478932F5" w:rsidR="00D1393B" w:rsidRPr="00C3331B" w:rsidRDefault="00D1393B" w:rsidP="000F079D">
      <w:pPr>
        <w:spacing w:before="240"/>
        <w:jc w:val="center"/>
        <w:rPr>
          <w:rFonts w:cs="Segoe UI"/>
          <w:sz w:val="24"/>
          <w:szCs w:val="24"/>
          <w:lang w:val="en-GB"/>
        </w:rPr>
      </w:pPr>
    </w:p>
    <w:p w14:paraId="6EE71F3A" w14:textId="05AF8F78" w:rsidR="00D1393B" w:rsidRPr="00C3331B" w:rsidRDefault="00D1393B" w:rsidP="000F079D">
      <w:pPr>
        <w:spacing w:before="240"/>
        <w:jc w:val="center"/>
        <w:rPr>
          <w:rFonts w:cs="Segoe UI"/>
          <w:sz w:val="24"/>
          <w:szCs w:val="24"/>
          <w:lang w:val="en-GB"/>
        </w:rPr>
      </w:pPr>
    </w:p>
    <w:p w14:paraId="454E7CFE" w14:textId="77777777" w:rsidR="00E41F4E" w:rsidRPr="00C3331B" w:rsidRDefault="00E41F4E" w:rsidP="00E41F4E">
      <w:pPr>
        <w:spacing w:after="0" w:line="240" w:lineRule="atLeast"/>
        <w:rPr>
          <w:rFonts w:cs="Segoe UI"/>
          <w:b/>
          <w:highlight w:val="yellow"/>
          <w:lang w:val="en-GB"/>
        </w:rPr>
      </w:pPr>
    </w:p>
    <w:p w14:paraId="6F1E059F" w14:textId="77777777" w:rsidR="00E41F4E" w:rsidRPr="00C3331B" w:rsidRDefault="00E41F4E" w:rsidP="00E41F4E">
      <w:pPr>
        <w:spacing w:after="0" w:line="240" w:lineRule="atLeast"/>
        <w:rPr>
          <w:rFonts w:cs="Segoe UI"/>
          <w:b/>
          <w:highlight w:val="yellow"/>
          <w:lang w:val="en-GB"/>
        </w:rPr>
      </w:pPr>
    </w:p>
    <w:p w14:paraId="6DCA8D6F" w14:textId="77777777" w:rsidR="00E41F4E" w:rsidRPr="00C3331B" w:rsidRDefault="00E41F4E" w:rsidP="00E41F4E">
      <w:pPr>
        <w:spacing w:after="0" w:line="240" w:lineRule="atLeast"/>
        <w:rPr>
          <w:rFonts w:cs="Segoe UI"/>
          <w:b/>
          <w:highlight w:val="yellow"/>
          <w:lang w:val="en-GB"/>
        </w:rPr>
      </w:pPr>
    </w:p>
    <w:p w14:paraId="0EA0D217" w14:textId="77777777" w:rsidR="00E41F4E" w:rsidRPr="00C3331B" w:rsidRDefault="00E41F4E" w:rsidP="00E41F4E">
      <w:pPr>
        <w:spacing w:after="0" w:line="240" w:lineRule="atLeast"/>
        <w:rPr>
          <w:rFonts w:cs="Segoe UI"/>
          <w:b/>
          <w:highlight w:val="yellow"/>
          <w:lang w:val="en-GB"/>
        </w:rPr>
      </w:pPr>
    </w:p>
    <w:p w14:paraId="4AA86C16" w14:textId="77777777" w:rsidR="00E41F4E" w:rsidRPr="00C3331B" w:rsidRDefault="00E41F4E" w:rsidP="00E41F4E">
      <w:pPr>
        <w:spacing w:after="0" w:line="240" w:lineRule="atLeast"/>
        <w:rPr>
          <w:rFonts w:cs="Segoe UI"/>
          <w:b/>
          <w:highlight w:val="yellow"/>
          <w:lang w:val="en-GB"/>
        </w:rPr>
      </w:pPr>
    </w:p>
    <w:p w14:paraId="667D289F" w14:textId="77777777" w:rsidR="00E41F4E" w:rsidRPr="00C3331B" w:rsidRDefault="00E41F4E" w:rsidP="00E41F4E">
      <w:pPr>
        <w:spacing w:after="0" w:line="240" w:lineRule="atLeast"/>
        <w:rPr>
          <w:rFonts w:cs="Segoe UI"/>
          <w:b/>
          <w:highlight w:val="yellow"/>
          <w:lang w:val="en-GB"/>
        </w:rPr>
      </w:pPr>
    </w:p>
    <w:p w14:paraId="6A8C3E24" w14:textId="77777777" w:rsidR="00E41F4E" w:rsidRPr="00C3331B" w:rsidRDefault="00E41F4E" w:rsidP="00E41F4E">
      <w:pPr>
        <w:spacing w:after="0" w:line="240" w:lineRule="atLeast"/>
        <w:rPr>
          <w:rFonts w:cs="Segoe UI"/>
          <w:b/>
          <w:highlight w:val="yellow"/>
          <w:lang w:val="en-GB"/>
        </w:rPr>
      </w:pPr>
    </w:p>
    <w:p w14:paraId="1CBE7C53" w14:textId="77777777" w:rsidR="00E41F4E" w:rsidRPr="00C3331B" w:rsidRDefault="00E41F4E" w:rsidP="00E41F4E">
      <w:pPr>
        <w:spacing w:after="0" w:line="240" w:lineRule="atLeast"/>
        <w:rPr>
          <w:rFonts w:cs="Segoe UI"/>
          <w:b/>
          <w:highlight w:val="yellow"/>
          <w:lang w:val="en-GB"/>
        </w:rPr>
      </w:pPr>
    </w:p>
    <w:p w14:paraId="2F1BD6C5" w14:textId="77777777" w:rsidR="004E783F" w:rsidRPr="00C3331B" w:rsidRDefault="004E783F" w:rsidP="00E41F4E">
      <w:pPr>
        <w:spacing w:after="0" w:line="240" w:lineRule="atLeast"/>
        <w:rPr>
          <w:rFonts w:cs="Segoe UI"/>
          <w:b/>
          <w:highlight w:val="yellow"/>
          <w:lang w:val="en-GB"/>
        </w:rPr>
      </w:pPr>
    </w:p>
    <w:p w14:paraId="2EEBD5B3" w14:textId="5585A4F8" w:rsidR="00E97663" w:rsidRPr="00C3331B" w:rsidRDefault="00DC661D" w:rsidP="00E41F4E">
      <w:pPr>
        <w:pStyle w:val="MTLNormalbezmezer"/>
        <w:spacing w:line="240" w:lineRule="atLeast"/>
        <w:rPr>
          <w:rFonts w:cs="Segoe UI"/>
          <w:b/>
          <w:lang w:val="en-GB"/>
        </w:rPr>
      </w:pPr>
      <w:r w:rsidRPr="00C3331B">
        <w:rPr>
          <w:rFonts w:cs="Segoe UI"/>
          <w:b/>
          <w:lang w:val="en-GB"/>
        </w:rPr>
        <w:t>SAKO Brno</w:t>
      </w:r>
      <w:r w:rsidR="00AE7283" w:rsidRPr="00C3331B">
        <w:rPr>
          <w:rFonts w:cs="Segoe UI"/>
          <w:b/>
          <w:lang w:val="en-GB"/>
        </w:rPr>
        <w:t xml:space="preserve">, </w:t>
      </w:r>
      <w:proofErr w:type="spellStart"/>
      <w:r w:rsidR="00AE7283" w:rsidRPr="00C3331B">
        <w:rPr>
          <w:rFonts w:cs="Segoe UI"/>
          <w:b/>
          <w:lang w:val="en-GB"/>
        </w:rPr>
        <w:t>a.s.</w:t>
      </w:r>
      <w:proofErr w:type="spellEnd"/>
    </w:p>
    <w:p w14:paraId="6A3CEF7D" w14:textId="7F5501A2" w:rsidR="000F079D" w:rsidRPr="00C3331B" w:rsidRDefault="00BF2C41" w:rsidP="00E41F4E">
      <w:pPr>
        <w:pStyle w:val="MTLNormalbezmezer"/>
        <w:spacing w:line="240" w:lineRule="atLeast"/>
        <w:rPr>
          <w:rFonts w:cs="Segoe UI"/>
          <w:b/>
          <w:lang w:val="en-GB"/>
        </w:rPr>
      </w:pPr>
      <w:r w:rsidRPr="00C3331B">
        <w:rPr>
          <w:rFonts w:cs="Segoe UI"/>
          <w:b/>
          <w:lang w:val="en-GB"/>
        </w:rPr>
        <w:t>Registered office</w:t>
      </w:r>
      <w:r w:rsidR="000F079D" w:rsidRPr="00C3331B">
        <w:rPr>
          <w:rFonts w:cs="Segoe UI"/>
          <w:b/>
          <w:lang w:val="en-GB"/>
        </w:rPr>
        <w:t>:</w:t>
      </w:r>
      <w:r w:rsidR="000F079D" w:rsidRPr="00C3331B">
        <w:rPr>
          <w:rFonts w:cs="Segoe UI"/>
          <w:lang w:val="en-GB"/>
        </w:rPr>
        <w:t xml:space="preserve"> </w:t>
      </w:r>
      <w:proofErr w:type="spellStart"/>
      <w:r w:rsidR="00DC661D" w:rsidRPr="00C3331B">
        <w:rPr>
          <w:rFonts w:cs="Segoe UI"/>
          <w:lang w:val="en-GB"/>
        </w:rPr>
        <w:t>Jedovnická</w:t>
      </w:r>
      <w:proofErr w:type="spellEnd"/>
      <w:r w:rsidR="00DC661D" w:rsidRPr="00C3331B">
        <w:rPr>
          <w:rFonts w:cs="Segoe UI"/>
          <w:lang w:val="en-GB"/>
        </w:rPr>
        <w:t xml:space="preserve"> 2, 628 00 Brno</w:t>
      </w:r>
    </w:p>
    <w:p w14:paraId="5F50F5E4" w14:textId="065BA9F9" w:rsidR="000F079D" w:rsidRPr="00C3331B" w:rsidRDefault="00736BA6" w:rsidP="009434AD">
      <w:pPr>
        <w:pStyle w:val="MTLNormalbezmezer"/>
        <w:spacing w:line="240" w:lineRule="atLeast"/>
        <w:rPr>
          <w:rFonts w:cs="Segoe UI"/>
          <w:b/>
          <w:bCs/>
          <w:caps/>
          <w:sz w:val="28"/>
          <w:szCs w:val="28"/>
          <w:u w:val="single"/>
          <w:lang w:val="en-GB"/>
        </w:rPr>
      </w:pPr>
      <w:r w:rsidRPr="00C3331B">
        <w:rPr>
          <w:rFonts w:cs="Segoe UI"/>
          <w:b/>
          <w:lang w:val="en-GB"/>
        </w:rPr>
        <w:t>Company ID number</w:t>
      </w:r>
      <w:r w:rsidR="000F079D" w:rsidRPr="00C3331B">
        <w:rPr>
          <w:rFonts w:cs="Segoe UI"/>
          <w:b/>
          <w:lang w:val="en-GB"/>
        </w:rPr>
        <w:t>:</w:t>
      </w:r>
      <w:r w:rsidR="000F079D" w:rsidRPr="00C3331B">
        <w:rPr>
          <w:rFonts w:cs="Segoe UI"/>
          <w:lang w:val="en-GB"/>
        </w:rPr>
        <w:t xml:space="preserve"> </w:t>
      </w:r>
      <w:r w:rsidR="00DC661D" w:rsidRPr="00C3331B">
        <w:rPr>
          <w:rFonts w:cs="Segoe UI"/>
          <w:lang w:val="en-GB"/>
        </w:rPr>
        <w:t>60713470</w:t>
      </w:r>
      <w:r w:rsidR="000F079D" w:rsidRPr="00C3331B">
        <w:rPr>
          <w:rFonts w:cs="Segoe UI"/>
          <w:sz w:val="28"/>
          <w:szCs w:val="28"/>
          <w:lang w:val="en-GB"/>
        </w:rPr>
        <w:br w:type="page"/>
      </w:r>
    </w:p>
    <w:p w14:paraId="257FFAEF" w14:textId="6478095F" w:rsidR="00293F90" w:rsidRPr="00C3331B" w:rsidRDefault="00736BA6" w:rsidP="00FD5B0F">
      <w:pPr>
        <w:pStyle w:val="Nadpis1"/>
        <w:rPr>
          <w:rFonts w:cs="Segoe UI"/>
          <w:lang w:val="en-GB"/>
        </w:rPr>
      </w:pPr>
      <w:bookmarkStart w:id="3" w:name="OLE_LINK8"/>
      <w:r w:rsidRPr="00C3331B">
        <w:rPr>
          <w:rFonts w:cs="Segoe UI"/>
          <w:lang w:val="en-GB"/>
        </w:rPr>
        <w:lastRenderedPageBreak/>
        <w:t xml:space="preserve">IDENTIFICATION DATA OF THE </w:t>
      </w:r>
      <w:bookmarkStart w:id="4" w:name="OLE_LINK9"/>
      <w:r w:rsidRPr="00C3331B">
        <w:rPr>
          <w:rFonts w:cs="Segoe UI"/>
          <w:lang w:val="en-GB"/>
        </w:rPr>
        <w:t xml:space="preserve">CONTRACTING AUTHORITY </w:t>
      </w:r>
      <w:bookmarkEnd w:id="4"/>
      <w:r w:rsidRPr="00C3331B">
        <w:rPr>
          <w:rFonts w:cs="Segoe UI"/>
          <w:lang w:val="en-GB"/>
        </w:rPr>
        <w:t>AND OTHER PERSONS</w:t>
      </w:r>
    </w:p>
    <w:p w14:paraId="39CA7AF1" w14:textId="277BC297" w:rsidR="00D231C9" w:rsidRPr="00C3331B" w:rsidRDefault="00354ADC" w:rsidP="00FD5B0F">
      <w:pPr>
        <w:pStyle w:val="Nadpis2"/>
        <w:rPr>
          <w:rFonts w:cs="Segoe UI"/>
          <w:lang w:val="en-GB"/>
        </w:rPr>
      </w:pPr>
      <w:bookmarkStart w:id="5" w:name="_Základní_údaje_o"/>
      <w:bookmarkStart w:id="6" w:name="_Ref207332822"/>
      <w:bookmarkEnd w:id="5"/>
      <w:bookmarkEnd w:id="3"/>
      <w:r w:rsidRPr="00C3331B">
        <w:rPr>
          <w:rFonts w:cs="Segoe UI"/>
          <w:lang w:val="en-GB"/>
        </w:rPr>
        <w:t>CONTRACTING AUTHORITY</w:t>
      </w:r>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0"/>
        <w:gridCol w:w="4665"/>
      </w:tblGrid>
      <w:tr w:rsidR="006002E9" w:rsidRPr="00C3331B" w14:paraId="14C94643"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27DB3A68" w14:textId="74DED6BB" w:rsidR="006002E9" w:rsidRPr="00C3331B" w:rsidRDefault="00354ADC" w:rsidP="00FD5B0F">
            <w:pPr>
              <w:pStyle w:val="MTLNormalbezmezer"/>
              <w:rPr>
                <w:rFonts w:cs="Segoe UI"/>
                <w:b/>
                <w:lang w:val="en-GB"/>
              </w:rPr>
            </w:pPr>
            <w:r w:rsidRPr="00C3331B">
              <w:rPr>
                <w:rFonts w:cs="Segoe UI"/>
                <w:b/>
                <w:lang w:val="en-GB"/>
              </w:rPr>
              <w:t>Name of the contracting authority</w:t>
            </w:r>
          </w:p>
        </w:tc>
        <w:tc>
          <w:tcPr>
            <w:tcW w:w="4665" w:type="dxa"/>
            <w:tcBorders>
              <w:top w:val="single" w:sz="4" w:space="0" w:color="auto"/>
              <w:left w:val="single" w:sz="4" w:space="0" w:color="auto"/>
              <w:bottom w:val="single" w:sz="4" w:space="0" w:color="auto"/>
              <w:right w:val="single" w:sz="4" w:space="0" w:color="auto"/>
            </w:tcBorders>
            <w:vAlign w:val="center"/>
            <w:hideMark/>
          </w:tcPr>
          <w:p w14:paraId="205C6CDE" w14:textId="2DAC84A1" w:rsidR="006002E9" w:rsidRPr="00C3331B" w:rsidRDefault="00DC661D" w:rsidP="00FD5B0F">
            <w:pPr>
              <w:pStyle w:val="MTLNormalbezmezer"/>
              <w:rPr>
                <w:rFonts w:cs="Segoe UI"/>
                <w:szCs w:val="22"/>
                <w:lang w:val="en-GB"/>
              </w:rPr>
            </w:pPr>
            <w:r w:rsidRPr="00C3331B">
              <w:rPr>
                <w:rFonts w:cs="Segoe UI"/>
                <w:b/>
                <w:bCs/>
                <w:lang w:val="en-GB"/>
              </w:rPr>
              <w:t xml:space="preserve">SAKO Brno, </w:t>
            </w:r>
            <w:proofErr w:type="spellStart"/>
            <w:r w:rsidRPr="00C3331B">
              <w:rPr>
                <w:rFonts w:cs="Segoe UI"/>
                <w:b/>
                <w:bCs/>
                <w:lang w:val="en-GB"/>
              </w:rPr>
              <w:t>a.s.</w:t>
            </w:r>
            <w:proofErr w:type="spellEnd"/>
          </w:p>
        </w:tc>
      </w:tr>
      <w:tr w:rsidR="006002E9" w:rsidRPr="00C3331B" w14:paraId="0358114C"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08992201" w14:textId="1CCFCC8C" w:rsidR="006002E9" w:rsidRPr="00C3331B" w:rsidRDefault="00354ADC" w:rsidP="00FD5B0F">
            <w:pPr>
              <w:pStyle w:val="MTLNormalbezmezer"/>
              <w:rPr>
                <w:rFonts w:cs="Segoe UI"/>
                <w:b/>
                <w:lang w:val="en-GB"/>
              </w:rPr>
            </w:pPr>
            <w:r w:rsidRPr="00C3331B">
              <w:rPr>
                <w:rFonts w:cs="Segoe UI"/>
                <w:b/>
                <w:lang w:val="en-GB"/>
              </w:rPr>
              <w:t>Registered office of the contracting authority</w:t>
            </w:r>
          </w:p>
        </w:tc>
        <w:tc>
          <w:tcPr>
            <w:tcW w:w="4665" w:type="dxa"/>
            <w:tcBorders>
              <w:top w:val="single" w:sz="4" w:space="0" w:color="auto"/>
              <w:left w:val="single" w:sz="4" w:space="0" w:color="auto"/>
              <w:bottom w:val="single" w:sz="4" w:space="0" w:color="auto"/>
              <w:right w:val="single" w:sz="4" w:space="0" w:color="auto"/>
            </w:tcBorders>
            <w:vAlign w:val="center"/>
            <w:hideMark/>
          </w:tcPr>
          <w:p w14:paraId="75BA3389" w14:textId="615DA6FA" w:rsidR="006002E9" w:rsidRPr="00C3331B" w:rsidRDefault="00DC661D" w:rsidP="00FD5B0F">
            <w:pPr>
              <w:pStyle w:val="MTLNormalbezmezer"/>
              <w:rPr>
                <w:rFonts w:cs="Segoe UI"/>
                <w:szCs w:val="22"/>
                <w:lang w:val="en-GB"/>
              </w:rPr>
            </w:pPr>
            <w:bookmarkStart w:id="7" w:name="_Hlk207273387"/>
            <w:proofErr w:type="spellStart"/>
            <w:r w:rsidRPr="00C3331B">
              <w:rPr>
                <w:rFonts w:cs="Segoe UI"/>
                <w:lang w:val="en-GB"/>
              </w:rPr>
              <w:t>Jedovnická</w:t>
            </w:r>
            <w:proofErr w:type="spellEnd"/>
            <w:r w:rsidRPr="00C3331B">
              <w:rPr>
                <w:rFonts w:cs="Segoe UI"/>
                <w:lang w:val="en-GB"/>
              </w:rPr>
              <w:t xml:space="preserve"> 2, 628 00 Brno</w:t>
            </w:r>
            <w:bookmarkEnd w:id="7"/>
          </w:p>
        </w:tc>
      </w:tr>
      <w:tr w:rsidR="006002E9" w:rsidRPr="00C3331B" w14:paraId="789D9887"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649C5445" w14:textId="119F58C0" w:rsidR="006002E9" w:rsidRPr="00C3331B" w:rsidRDefault="0021303F" w:rsidP="00FD5B0F">
            <w:pPr>
              <w:pStyle w:val="MTLNormalbezmezer"/>
              <w:rPr>
                <w:rFonts w:cs="Segoe UI"/>
                <w:b/>
                <w:lang w:val="en-GB"/>
              </w:rPr>
            </w:pPr>
            <w:r w:rsidRPr="00C3331B">
              <w:rPr>
                <w:rFonts w:cs="Segoe UI"/>
                <w:b/>
                <w:lang w:val="en-GB"/>
              </w:rPr>
              <w:t>Contracting authority's identification number</w:t>
            </w:r>
          </w:p>
        </w:tc>
        <w:tc>
          <w:tcPr>
            <w:tcW w:w="4665" w:type="dxa"/>
            <w:tcBorders>
              <w:top w:val="single" w:sz="4" w:space="0" w:color="auto"/>
              <w:left w:val="single" w:sz="4" w:space="0" w:color="auto"/>
              <w:bottom w:val="single" w:sz="4" w:space="0" w:color="auto"/>
              <w:right w:val="single" w:sz="4" w:space="0" w:color="auto"/>
            </w:tcBorders>
            <w:vAlign w:val="center"/>
            <w:hideMark/>
          </w:tcPr>
          <w:p w14:paraId="5C59B5BA" w14:textId="06DF8A98" w:rsidR="006002E9" w:rsidRPr="00C3331B" w:rsidRDefault="00DC661D" w:rsidP="00FD5B0F">
            <w:pPr>
              <w:pStyle w:val="MTLNormalbezmezer"/>
              <w:rPr>
                <w:rFonts w:cs="Segoe UI"/>
                <w:szCs w:val="22"/>
                <w:lang w:val="en-GB"/>
              </w:rPr>
            </w:pPr>
            <w:bookmarkStart w:id="8" w:name="_Hlk207273405"/>
            <w:r w:rsidRPr="00C3331B">
              <w:rPr>
                <w:rFonts w:cs="Segoe UI"/>
                <w:lang w:val="en-GB"/>
              </w:rPr>
              <w:t>60713470</w:t>
            </w:r>
            <w:bookmarkEnd w:id="8"/>
          </w:p>
        </w:tc>
      </w:tr>
      <w:tr w:rsidR="00DC661D" w:rsidRPr="00C3331B" w14:paraId="59F34A2E"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00F72B20" w14:textId="4345E2B9" w:rsidR="00DC661D" w:rsidRPr="00C3331B" w:rsidRDefault="0021303F" w:rsidP="00FD5B0F">
            <w:pPr>
              <w:pStyle w:val="MTLNormalbezmezer"/>
              <w:rPr>
                <w:rFonts w:cs="Segoe UI"/>
                <w:b/>
                <w:lang w:val="en-GB"/>
              </w:rPr>
            </w:pPr>
            <w:r w:rsidRPr="00C3331B">
              <w:rPr>
                <w:rFonts w:cs="Segoe UI"/>
                <w:b/>
                <w:lang w:val="en-GB"/>
              </w:rPr>
              <w:t>Registered in</w:t>
            </w:r>
          </w:p>
        </w:tc>
        <w:tc>
          <w:tcPr>
            <w:tcW w:w="4665" w:type="dxa"/>
            <w:tcBorders>
              <w:top w:val="single" w:sz="4" w:space="0" w:color="auto"/>
              <w:left w:val="single" w:sz="4" w:space="0" w:color="auto"/>
              <w:bottom w:val="single" w:sz="4" w:space="0" w:color="auto"/>
              <w:right w:val="single" w:sz="4" w:space="0" w:color="auto"/>
            </w:tcBorders>
            <w:vAlign w:val="center"/>
          </w:tcPr>
          <w:p w14:paraId="253E1689" w14:textId="4FEDF215" w:rsidR="00DC661D" w:rsidRPr="00C3331B" w:rsidRDefault="00C459B8" w:rsidP="00FD5B0F">
            <w:pPr>
              <w:pStyle w:val="MTLNormalbezmezer"/>
              <w:rPr>
                <w:rFonts w:cs="Segoe UI"/>
                <w:lang w:val="en-GB"/>
              </w:rPr>
            </w:pPr>
            <w:r w:rsidRPr="00C3331B">
              <w:rPr>
                <w:rFonts w:cs="Segoe UI"/>
                <w:lang w:val="en-GB"/>
              </w:rPr>
              <w:t>Commercial Register maintained by the Regional Court in Brno under file no. B 1371</w:t>
            </w:r>
          </w:p>
        </w:tc>
      </w:tr>
      <w:tr w:rsidR="006002E9" w:rsidRPr="00C3331B" w14:paraId="3743992A"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50F16BD4" w14:textId="47C75DF2" w:rsidR="006002E9" w:rsidRPr="00C3331B" w:rsidRDefault="0021303F" w:rsidP="00FD5B0F">
            <w:pPr>
              <w:pStyle w:val="MTLNormalbezmezer"/>
              <w:rPr>
                <w:rFonts w:cs="Segoe UI"/>
                <w:b/>
                <w:lang w:val="en-GB"/>
              </w:rPr>
            </w:pPr>
            <w:r w:rsidRPr="00C3331B">
              <w:rPr>
                <w:rFonts w:cs="Segoe UI"/>
                <w:b/>
                <w:lang w:val="en-GB"/>
              </w:rPr>
              <w:t>Contracting authority profile</w:t>
            </w:r>
          </w:p>
        </w:tc>
        <w:bookmarkStart w:id="9" w:name="OLE_LINK2"/>
        <w:bookmarkStart w:id="10" w:name="OLE_LINK1"/>
        <w:tc>
          <w:tcPr>
            <w:tcW w:w="4665" w:type="dxa"/>
            <w:tcBorders>
              <w:top w:val="single" w:sz="4" w:space="0" w:color="auto"/>
              <w:left w:val="single" w:sz="4" w:space="0" w:color="auto"/>
              <w:bottom w:val="single" w:sz="4" w:space="0" w:color="auto"/>
              <w:right w:val="single" w:sz="4" w:space="0" w:color="auto"/>
            </w:tcBorders>
            <w:vAlign w:val="center"/>
            <w:hideMark/>
          </w:tcPr>
          <w:p w14:paraId="58C2765C" w14:textId="404E40BD" w:rsidR="006002E9" w:rsidRPr="00C3331B" w:rsidRDefault="00DC661D" w:rsidP="00FD5B0F">
            <w:pPr>
              <w:pStyle w:val="MTLNormalbezmezer"/>
              <w:rPr>
                <w:rFonts w:cs="Segoe UI"/>
                <w:szCs w:val="22"/>
                <w:lang w:val="en-GB"/>
              </w:rPr>
            </w:pPr>
            <w:r w:rsidRPr="00C3331B">
              <w:rPr>
                <w:lang w:val="en-GB"/>
              </w:rPr>
              <w:fldChar w:fldCharType="begin"/>
            </w:r>
            <w:r w:rsidRPr="00C3331B">
              <w:rPr>
                <w:lang w:val="en-GB"/>
              </w:rPr>
              <w:instrText>HYPERLINK "https://zakazky.sako.cz/profile_display_2.html"</w:instrText>
            </w:r>
            <w:r w:rsidRPr="00C3331B">
              <w:rPr>
                <w:lang w:val="en-GB"/>
              </w:rPr>
            </w:r>
            <w:r w:rsidRPr="00C3331B">
              <w:rPr>
                <w:lang w:val="en-GB"/>
              </w:rPr>
              <w:fldChar w:fldCharType="separate"/>
            </w:r>
            <w:r w:rsidRPr="00C3331B">
              <w:rPr>
                <w:rStyle w:val="Hypertextovodkaz"/>
                <w:rFonts w:cs="Segoe UI"/>
                <w:lang w:val="en-GB"/>
              </w:rPr>
              <w:t>https://zakazky.sako.cz/</w:t>
            </w:r>
            <w:r w:rsidRPr="00C3331B">
              <w:rPr>
                <w:lang w:val="en-GB"/>
              </w:rPr>
              <w:fldChar w:fldCharType="end"/>
            </w:r>
            <w:bookmarkEnd w:id="9"/>
            <w:r w:rsidR="0035046D" w:rsidRPr="00C3331B">
              <w:rPr>
                <w:rFonts w:cs="Segoe UI"/>
                <w:szCs w:val="22"/>
                <w:lang w:val="en-GB"/>
              </w:rPr>
              <w:t xml:space="preserve"> </w:t>
            </w:r>
            <w:bookmarkEnd w:id="10"/>
          </w:p>
        </w:tc>
      </w:tr>
      <w:tr w:rsidR="00DC661D" w:rsidRPr="00C3331B" w14:paraId="47C8CE72"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602B7B88" w14:textId="6B34C4C5" w:rsidR="00DC661D" w:rsidRPr="00C3331B" w:rsidRDefault="00C459B8" w:rsidP="00502F1E">
            <w:pPr>
              <w:pStyle w:val="MTLNormalbezmezer"/>
              <w:jc w:val="left"/>
              <w:rPr>
                <w:rFonts w:cs="Segoe UI"/>
                <w:b/>
                <w:lang w:val="en-GB"/>
              </w:rPr>
            </w:pPr>
            <w:r w:rsidRPr="00C3331B">
              <w:rPr>
                <w:rFonts w:cs="Segoe UI"/>
                <w:b/>
                <w:lang w:val="en-GB"/>
              </w:rPr>
              <w:t>Persons authorized to represent the contracting authority</w:t>
            </w:r>
          </w:p>
        </w:tc>
        <w:tc>
          <w:tcPr>
            <w:tcW w:w="4665" w:type="dxa"/>
            <w:tcBorders>
              <w:top w:val="single" w:sz="4" w:space="0" w:color="auto"/>
              <w:left w:val="single" w:sz="4" w:space="0" w:color="auto"/>
              <w:bottom w:val="single" w:sz="4" w:space="0" w:color="auto"/>
              <w:right w:val="single" w:sz="4" w:space="0" w:color="auto"/>
            </w:tcBorders>
            <w:vAlign w:val="center"/>
          </w:tcPr>
          <w:p w14:paraId="462B6BDF" w14:textId="77777777" w:rsidR="00C607ED" w:rsidRPr="00C3331B" w:rsidRDefault="00C607ED" w:rsidP="00C607ED">
            <w:pPr>
              <w:pStyle w:val="MTLNormalbezmezer"/>
              <w:spacing w:after="120"/>
              <w:rPr>
                <w:rFonts w:cs="Segoe UI"/>
                <w:lang w:val="en-GB"/>
              </w:rPr>
            </w:pPr>
            <w:r w:rsidRPr="00C3331B">
              <w:rPr>
                <w:rFonts w:cs="Segoe UI"/>
                <w:lang w:val="en-GB"/>
              </w:rPr>
              <w:t>Ing. Pavel Urubek, Chairman of the Board of Directors</w:t>
            </w:r>
          </w:p>
          <w:p w14:paraId="0AD62F18" w14:textId="77777777" w:rsidR="00C607ED" w:rsidRPr="00C3331B" w:rsidRDefault="00C607ED" w:rsidP="00C607ED">
            <w:pPr>
              <w:pStyle w:val="MTLNormalbezmezer"/>
              <w:spacing w:after="120"/>
              <w:rPr>
                <w:rFonts w:cs="Segoe UI"/>
                <w:lang w:val="en-GB"/>
              </w:rPr>
            </w:pPr>
            <w:r w:rsidRPr="00C3331B">
              <w:rPr>
                <w:rFonts w:cs="Segoe UI"/>
                <w:lang w:val="en-GB"/>
              </w:rPr>
              <w:t>Ing. Daniel Struž, MBA, Vice-Chairman of the Board of Directors</w:t>
            </w:r>
          </w:p>
          <w:p w14:paraId="7F2EF70E" w14:textId="55D96078" w:rsidR="00502F1E" w:rsidRPr="00C3331B" w:rsidRDefault="00C607ED" w:rsidP="00C607ED">
            <w:pPr>
              <w:pStyle w:val="MTLNormalbezmezer"/>
              <w:spacing w:after="120"/>
              <w:rPr>
                <w:rFonts w:cs="Segoe UI"/>
                <w:lang w:val="en-GB"/>
              </w:rPr>
            </w:pPr>
            <w:r w:rsidRPr="00C3331B">
              <w:rPr>
                <w:rFonts w:cs="Segoe UI"/>
                <w:lang w:val="en-GB"/>
              </w:rPr>
              <w:t>Ing. Karel Jelínek, Chief Executive Officer</w:t>
            </w:r>
          </w:p>
        </w:tc>
      </w:tr>
    </w:tbl>
    <w:p w14:paraId="3757AFC2" w14:textId="148F2E86" w:rsidR="003129AE" w:rsidRPr="00C3331B" w:rsidRDefault="00C607ED" w:rsidP="00FD5B0F">
      <w:pPr>
        <w:pStyle w:val="Nadpis2"/>
        <w:rPr>
          <w:rFonts w:cs="Segoe UI"/>
          <w:lang w:val="en-GB"/>
        </w:rPr>
      </w:pPr>
      <w:bookmarkStart w:id="11" w:name="OLE_LINK18"/>
      <w:bookmarkEnd w:id="6"/>
      <w:r w:rsidRPr="00C3331B">
        <w:rPr>
          <w:rFonts w:cs="Segoe UI"/>
          <w:lang w:val="en-GB"/>
        </w:rPr>
        <w:t>Representative of the contracting authority</w:t>
      </w:r>
    </w:p>
    <w:p w14:paraId="4ED06B33" w14:textId="0AB37EF0" w:rsidR="00502F1E" w:rsidRPr="00C3331B" w:rsidRDefault="00401564" w:rsidP="00FD5B0F">
      <w:pPr>
        <w:rPr>
          <w:rFonts w:cs="Segoe UI"/>
          <w:lang w:val="en-GB"/>
        </w:rPr>
      </w:pPr>
      <w:bookmarkStart w:id="12" w:name="OLE_LINK19"/>
      <w:bookmarkEnd w:id="11"/>
      <w:r w:rsidRPr="00C3331B">
        <w:rPr>
          <w:rFonts w:cs="Segoe UI"/>
          <w:lang w:val="en-GB"/>
        </w:rPr>
        <w:t xml:space="preserve">The representative of the contracting authority in matters related to the award of this public contract is MT Legal </w:t>
      </w:r>
      <w:proofErr w:type="spellStart"/>
      <w:r w:rsidRPr="00C3331B">
        <w:rPr>
          <w:rFonts w:cs="Segoe UI"/>
          <w:lang w:val="en-GB"/>
        </w:rPr>
        <w:t>s.r.o.</w:t>
      </w:r>
      <w:proofErr w:type="spellEnd"/>
      <w:r w:rsidRPr="00C3331B">
        <w:rPr>
          <w:rFonts w:cs="Segoe UI"/>
          <w:lang w:val="en-GB"/>
        </w:rPr>
        <w:t xml:space="preserve">, a law firm with its registered office at Jana </w:t>
      </w:r>
      <w:proofErr w:type="spellStart"/>
      <w:r w:rsidRPr="00C3331B">
        <w:rPr>
          <w:rFonts w:cs="Segoe UI"/>
          <w:lang w:val="en-GB"/>
        </w:rPr>
        <w:t>Babáka</w:t>
      </w:r>
      <w:proofErr w:type="spellEnd"/>
      <w:r w:rsidRPr="00C3331B">
        <w:rPr>
          <w:rFonts w:cs="Segoe UI"/>
          <w:lang w:val="en-GB"/>
        </w:rPr>
        <w:t xml:space="preserve"> 2733/11, 612 00 Brno, ID No. 28305043, e-mail: vz_brno@mt-legal.com. In accordance with the analogous application of Section 43 of the </w:t>
      </w:r>
      <w:r w:rsidR="00477463" w:rsidRPr="00C3331B">
        <w:rPr>
          <w:rFonts w:cs="Segoe UI"/>
          <w:lang w:val="en-GB"/>
        </w:rPr>
        <w:t>ZZVZ</w:t>
      </w:r>
      <w:r w:rsidRPr="00C3331B">
        <w:rPr>
          <w:rFonts w:cs="Segoe UI"/>
          <w:lang w:val="en-GB"/>
        </w:rPr>
        <w:t xml:space="preserve">, the contracting authority's representative is authorized to perform contracting activities in this tender procedure (this does not affect the powers of the statutory body or other authorized persons of the contracting authority). The contracting authority's representative also ensures communication on behalf of the contracting authority in accordance with Article 2 of the call for tenders and the tender documentation.  </w:t>
      </w:r>
    </w:p>
    <w:p w14:paraId="39837D80" w14:textId="2FD6A045" w:rsidR="00502F1E" w:rsidRPr="00C3331B" w:rsidRDefault="00401564" w:rsidP="00FD5B0F">
      <w:pPr>
        <w:rPr>
          <w:rFonts w:cs="Segoe UI"/>
          <w:lang w:val="en-GB"/>
        </w:rPr>
      </w:pPr>
      <w:bookmarkStart w:id="13" w:name="OLE_LINK20"/>
      <w:bookmarkEnd w:id="12"/>
      <w:r w:rsidRPr="00C3331B">
        <w:rPr>
          <w:rFonts w:cs="Segoe UI"/>
          <w:lang w:val="en-GB"/>
        </w:rPr>
        <w:t>Communication takes place via the contracting authority's certified electronic tool E-ZAK at the address specified in section 1.1 of this call for tenders, via the contracting authority's data box, or via the email address of the contracting authority's representative.</w:t>
      </w:r>
    </w:p>
    <w:p w14:paraId="71CC0A97" w14:textId="105C0CBF" w:rsidR="0073162D" w:rsidRPr="00C3331B" w:rsidRDefault="00702EEE" w:rsidP="00FD5B0F">
      <w:pPr>
        <w:pStyle w:val="Nadpis2"/>
        <w:rPr>
          <w:rFonts w:cs="Segoe UI"/>
          <w:lang w:val="en-GB"/>
        </w:rPr>
      </w:pPr>
      <w:bookmarkStart w:id="14" w:name="OLE_LINK21"/>
      <w:bookmarkEnd w:id="13"/>
      <w:r w:rsidRPr="00C3331B">
        <w:rPr>
          <w:rFonts w:cs="Segoe UI"/>
          <w:lang w:val="en-GB"/>
        </w:rPr>
        <w:t>Sector contracting authority</w:t>
      </w:r>
    </w:p>
    <w:p w14:paraId="12368068" w14:textId="3324DF8E" w:rsidR="00317A32" w:rsidRPr="00C3331B" w:rsidRDefault="00702EEE" w:rsidP="00317A32">
      <w:pPr>
        <w:rPr>
          <w:rFonts w:cs="Segoe UI"/>
          <w:lang w:val="en-GB"/>
        </w:rPr>
      </w:pPr>
      <w:bookmarkStart w:id="15" w:name="OLE_LINK22"/>
      <w:bookmarkEnd w:id="14"/>
      <w:r w:rsidRPr="00C3331B">
        <w:rPr>
          <w:rFonts w:cs="Segoe UI"/>
          <w:lang w:val="en-GB"/>
        </w:rPr>
        <w:t xml:space="preserve">The contracting authority is a public contracting authority in accordance with Section 4(1)(e) </w:t>
      </w:r>
      <w:r w:rsidR="00502F1E" w:rsidRPr="00C3331B">
        <w:rPr>
          <w:rFonts w:cs="Segoe UI"/>
          <w:lang w:val="en-GB"/>
        </w:rPr>
        <w:t xml:space="preserve">ZZVZ. </w:t>
      </w:r>
    </w:p>
    <w:bookmarkEnd w:id="15"/>
    <w:p w14:paraId="541CBBB2" w14:textId="4B1E3289" w:rsidR="00502F1E" w:rsidRPr="00C3331B" w:rsidRDefault="00D32590" w:rsidP="00317A32">
      <w:pPr>
        <w:rPr>
          <w:rFonts w:cs="Segoe UI"/>
          <w:bCs/>
          <w:lang w:val="en-GB"/>
        </w:rPr>
      </w:pPr>
      <w:r w:rsidRPr="00C3331B">
        <w:rPr>
          <w:rFonts w:cs="Segoe UI"/>
          <w:lang w:val="en-GB"/>
        </w:rPr>
        <w:t xml:space="preserve">The contracting authority is awarding this below-threshold public contract for construction work in connection with the performance of relevant activities within the meaning of Section 153(1)(b) and (c) of the </w:t>
      </w:r>
      <w:r w:rsidR="00477463" w:rsidRPr="00C3331B">
        <w:rPr>
          <w:rFonts w:cs="Segoe UI"/>
          <w:lang w:val="en-GB"/>
        </w:rPr>
        <w:t>ZZVZ</w:t>
      </w:r>
      <w:r w:rsidRPr="00C3331B">
        <w:rPr>
          <w:rFonts w:cs="Segoe UI"/>
          <w:lang w:val="en-GB"/>
        </w:rPr>
        <w:t xml:space="preserve">. In accordance with Section 151(1) of ZZVZ, this contract is considered a sectoral public contract. Since the estimated </w:t>
      </w:r>
      <w:bookmarkStart w:id="16" w:name="OLE_LINK24"/>
      <w:r w:rsidR="00EB30F2" w:rsidRPr="00C3331B">
        <w:rPr>
          <w:rFonts w:cs="Segoe UI"/>
          <w:lang w:val="en-GB"/>
        </w:rPr>
        <w:t xml:space="preserve">value of the public contract does not </w:t>
      </w:r>
      <w:r w:rsidR="00EB30F2" w:rsidRPr="00C3331B">
        <w:rPr>
          <w:rFonts w:cs="Segoe UI"/>
          <w:lang w:val="en-GB"/>
        </w:rPr>
        <w:lastRenderedPageBreak/>
        <w:t xml:space="preserve">reach the financial limit set for this type of contract by Government Regulation No. 172/2016 Coll., on the determination of financial limits and amounts for the purposes of the </w:t>
      </w:r>
      <w:r w:rsidR="00477463" w:rsidRPr="00C3331B">
        <w:rPr>
          <w:rFonts w:cs="Segoe UI"/>
          <w:lang w:val="en-GB"/>
        </w:rPr>
        <w:t>ZZVZ</w:t>
      </w:r>
      <w:r w:rsidR="00EB30F2" w:rsidRPr="00C3331B">
        <w:rPr>
          <w:rFonts w:cs="Segoe UI"/>
          <w:lang w:val="en-GB"/>
        </w:rPr>
        <w:t xml:space="preserve">, as amended, the contracting authority is not obliged under Section 158(1) of ZZVZ to award the sectoral public contract in question in a tender procedure. </w:t>
      </w:r>
    </w:p>
    <w:p w14:paraId="7CD7C4DD" w14:textId="427BE5A5" w:rsidR="00502F1E" w:rsidRPr="00C3331B" w:rsidRDefault="00032E19" w:rsidP="00317A32">
      <w:pPr>
        <w:rPr>
          <w:rFonts w:cs="Segoe UI"/>
          <w:b/>
          <w:u w:val="single"/>
          <w:lang w:val="en-GB"/>
        </w:rPr>
      </w:pPr>
      <w:bookmarkStart w:id="17" w:name="OLE_LINK25"/>
      <w:bookmarkEnd w:id="16"/>
      <w:r w:rsidRPr="00C3331B">
        <w:rPr>
          <w:rFonts w:cs="Segoe UI"/>
          <w:b/>
          <w:u w:val="single"/>
          <w:lang w:val="en-GB"/>
        </w:rPr>
        <w:t xml:space="preserve">If this call refers to the provisions of ZZVZ, it is an analogous application of this Act, not voluntary submission to the procurement procedure regime under </w:t>
      </w:r>
      <w:r w:rsidR="00F75FFC" w:rsidRPr="00C3331B">
        <w:rPr>
          <w:rFonts w:cs="Segoe UI"/>
          <w:b/>
          <w:u w:val="single"/>
          <w:lang w:val="en-GB"/>
        </w:rPr>
        <w:t>ZZVZ</w:t>
      </w:r>
      <w:r w:rsidRPr="00C3331B">
        <w:rPr>
          <w:rFonts w:cs="Segoe UI"/>
          <w:b/>
          <w:u w:val="single"/>
          <w:lang w:val="en-GB"/>
        </w:rPr>
        <w:t>.</w:t>
      </w:r>
    </w:p>
    <w:bookmarkEnd w:id="17"/>
    <w:p w14:paraId="294E8641" w14:textId="40DCF212" w:rsidR="005D6CEE" w:rsidRPr="00C3331B" w:rsidRDefault="00F75FFC" w:rsidP="005D6CEE">
      <w:pPr>
        <w:pStyle w:val="Nadpis1"/>
        <w:rPr>
          <w:rFonts w:cs="Segoe UI"/>
          <w:lang w:val="en-GB"/>
        </w:rPr>
      </w:pPr>
      <w:r w:rsidRPr="00C3331B">
        <w:rPr>
          <w:rFonts w:cs="Segoe UI"/>
          <w:lang w:val="en-GB"/>
        </w:rPr>
        <w:t>COMMUNICATION BETWEEN THE CON</w:t>
      </w:r>
      <w:r w:rsidR="00CF56A9">
        <w:rPr>
          <w:rFonts w:cs="Segoe UI"/>
          <w:lang w:val="en-GB"/>
        </w:rPr>
        <w:t>tra</w:t>
      </w:r>
      <w:r w:rsidRPr="00C3331B">
        <w:rPr>
          <w:rFonts w:cs="Segoe UI"/>
          <w:lang w:val="en-GB"/>
        </w:rPr>
        <w:t>CTING AUTHORITY AND SUPPLIERS</w:t>
      </w:r>
    </w:p>
    <w:p w14:paraId="0EF6CDE7" w14:textId="769BAE9F" w:rsidR="005D6CEE" w:rsidRPr="00C3331B" w:rsidRDefault="00ED218F" w:rsidP="005D6CEE">
      <w:pPr>
        <w:pStyle w:val="Nadpis2"/>
        <w:keepNext w:val="0"/>
        <w:jc w:val="both"/>
        <w:rPr>
          <w:rFonts w:cs="Segoe UI"/>
          <w:szCs w:val="22"/>
          <w:lang w:val="en-GB"/>
        </w:rPr>
      </w:pPr>
      <w:r w:rsidRPr="00C3331B">
        <w:rPr>
          <w:rFonts w:cs="Segoe UI"/>
          <w:bCs w:val="0"/>
          <w:szCs w:val="22"/>
          <w:lang w:val="en-GB"/>
        </w:rPr>
        <w:t>The public contract is awarded entirely electronically via the certified electronic tool E-ZA</w:t>
      </w:r>
      <w:r w:rsidRPr="00C3331B">
        <w:rPr>
          <w:rFonts w:cs="Segoe UI"/>
          <w:b w:val="0"/>
          <w:szCs w:val="22"/>
          <w:lang w:val="en-GB"/>
        </w:rPr>
        <w:t xml:space="preserve">K (hereinafter referred to as the </w:t>
      </w:r>
      <w:r w:rsidRPr="00C3331B">
        <w:rPr>
          <w:rFonts w:cs="Segoe UI"/>
          <w:bCs w:val="0"/>
          <w:szCs w:val="22"/>
          <w:lang w:val="en-GB"/>
        </w:rPr>
        <w:t>"electronic tool"</w:t>
      </w:r>
      <w:r w:rsidRPr="00C3331B">
        <w:rPr>
          <w:rFonts w:cs="Segoe UI"/>
          <w:b w:val="0"/>
          <w:szCs w:val="22"/>
          <w:lang w:val="en-GB"/>
        </w:rPr>
        <w:t xml:space="preserve">). </w:t>
      </w:r>
      <w:bookmarkStart w:id="18" w:name="OLE_LINK30"/>
      <w:r w:rsidR="003973A8" w:rsidRPr="00C3331B">
        <w:rPr>
          <w:rFonts w:cs="Segoe UI"/>
          <w:b w:val="0"/>
          <w:szCs w:val="22"/>
          <w:lang w:val="en-GB"/>
        </w:rPr>
        <w:t>available at</w:t>
      </w:r>
      <w:r w:rsidR="00BB4651" w:rsidRPr="00C3331B">
        <w:rPr>
          <w:rFonts w:cs="Segoe UI"/>
          <w:b w:val="0"/>
          <w:szCs w:val="22"/>
          <w:lang w:val="en-GB"/>
        </w:rPr>
        <w:t xml:space="preserve"> </w:t>
      </w:r>
      <w:bookmarkEnd w:id="18"/>
      <w:r w:rsidR="00076F7D" w:rsidRPr="00C3331B">
        <w:rPr>
          <w:lang w:val="en-GB"/>
        </w:rPr>
        <w:fldChar w:fldCharType="begin"/>
      </w:r>
      <w:r w:rsidR="00076F7D" w:rsidRPr="00C3331B">
        <w:rPr>
          <w:lang w:val="en-GB"/>
        </w:rPr>
        <w:instrText>HYPERLINK "https://zakazky.sako.cz/profile_display_2.html"</w:instrText>
      </w:r>
      <w:r w:rsidR="00076F7D" w:rsidRPr="00C3331B">
        <w:rPr>
          <w:lang w:val="en-GB"/>
        </w:rPr>
      </w:r>
      <w:r w:rsidR="00076F7D" w:rsidRPr="00C3331B">
        <w:rPr>
          <w:lang w:val="en-GB"/>
        </w:rPr>
        <w:fldChar w:fldCharType="separate"/>
      </w:r>
      <w:r w:rsidR="00076F7D" w:rsidRPr="00C3331B">
        <w:rPr>
          <w:rStyle w:val="Hypertextovodkaz"/>
          <w:rFonts w:cs="Segoe UI"/>
          <w:b w:val="0"/>
          <w:bCs w:val="0"/>
          <w:lang w:val="en-GB"/>
        </w:rPr>
        <w:t>https://zakazky.sako.cz/</w:t>
      </w:r>
      <w:r w:rsidR="00076F7D" w:rsidRPr="00C3331B">
        <w:rPr>
          <w:lang w:val="en-GB"/>
        </w:rPr>
        <w:fldChar w:fldCharType="end"/>
      </w:r>
      <w:r w:rsidR="00FE1848" w:rsidRPr="00C3331B">
        <w:rPr>
          <w:rFonts w:cs="Segoe UI"/>
          <w:b w:val="0"/>
          <w:bCs w:val="0"/>
          <w:szCs w:val="22"/>
          <w:lang w:val="en-GB"/>
        </w:rPr>
        <w:t xml:space="preserve">; </w:t>
      </w:r>
      <w:r w:rsidR="003973A8" w:rsidRPr="00C3331B">
        <w:rPr>
          <w:rFonts w:cs="Segoe UI"/>
          <w:b w:val="0"/>
          <w:bCs w:val="0"/>
          <w:szCs w:val="22"/>
          <w:lang w:val="en-GB"/>
        </w:rPr>
        <w:t xml:space="preserve">The above does not imply voluntary submission to the tender procedure regime pursuant to </w:t>
      </w:r>
      <w:r w:rsidR="00FE1848" w:rsidRPr="00C3331B">
        <w:rPr>
          <w:rFonts w:cs="Segoe UI"/>
          <w:b w:val="0"/>
          <w:bCs w:val="0"/>
          <w:szCs w:val="22"/>
          <w:lang w:val="en-GB"/>
        </w:rPr>
        <w:t>ZZVZ.</w:t>
      </w:r>
    </w:p>
    <w:p w14:paraId="2D45C97F" w14:textId="7ED802E2" w:rsidR="005D6CEE" w:rsidRPr="00C3331B" w:rsidRDefault="002A0D7A" w:rsidP="005D6CEE">
      <w:pPr>
        <w:pStyle w:val="Nadpis2"/>
        <w:keepNext w:val="0"/>
        <w:jc w:val="both"/>
        <w:rPr>
          <w:rFonts w:cs="Segoe UI"/>
          <w:b w:val="0"/>
          <w:szCs w:val="22"/>
          <w:lang w:val="en-GB"/>
        </w:rPr>
      </w:pPr>
      <w:bookmarkStart w:id="19" w:name="OLE_LINK32"/>
      <w:r w:rsidRPr="00C3331B">
        <w:rPr>
          <w:rFonts w:cs="Segoe UI"/>
          <w:b w:val="0"/>
          <w:szCs w:val="22"/>
          <w:lang w:val="en-GB"/>
        </w:rPr>
        <w:t xml:space="preserve">All actions within this tender procedure, as well as all communication between the contracting authority (or its representative) and the supplier, shall be conducted electronically, </w:t>
      </w:r>
      <w:proofErr w:type="gramStart"/>
      <w:r w:rsidRPr="00C3331B">
        <w:rPr>
          <w:rFonts w:cs="Segoe UI"/>
          <w:b w:val="0"/>
          <w:szCs w:val="22"/>
          <w:lang w:val="en-GB"/>
        </w:rPr>
        <w:t>in particular via</w:t>
      </w:r>
      <w:proofErr w:type="gramEnd"/>
      <w:r w:rsidRPr="00C3331B">
        <w:rPr>
          <w:rFonts w:cs="Segoe UI"/>
          <w:b w:val="0"/>
          <w:szCs w:val="22"/>
          <w:lang w:val="en-GB"/>
        </w:rPr>
        <w:t xml:space="preserve"> an electronic tool.</w:t>
      </w:r>
    </w:p>
    <w:p w14:paraId="694FD7EA" w14:textId="41D4DAC0" w:rsidR="005D6CEE" w:rsidRPr="00C3331B" w:rsidRDefault="002A0D7A" w:rsidP="005D6CEE">
      <w:pPr>
        <w:pStyle w:val="Nadpis2"/>
        <w:keepNext w:val="0"/>
        <w:jc w:val="both"/>
        <w:rPr>
          <w:rFonts w:cs="Segoe UI"/>
          <w:b w:val="0"/>
          <w:szCs w:val="22"/>
          <w:lang w:val="en-GB"/>
        </w:rPr>
      </w:pPr>
      <w:bookmarkStart w:id="20" w:name="OLE_LINK33"/>
      <w:bookmarkEnd w:id="19"/>
      <w:r w:rsidRPr="00C3331B">
        <w:rPr>
          <w:rFonts w:cs="Segoe UI"/>
          <w:b w:val="0"/>
          <w:szCs w:val="22"/>
          <w:lang w:val="en-GB"/>
        </w:rPr>
        <w:t>All documents sent via the electronic tool shall be deemed to have been duly delivered on the date of their delivery to the addressee's user account in the electronic tool. The delivery of a document is not affected by whether the document has been read by the addressee or whether the electronic tool has sent a notification to the addressee's contact email address that a new message has been delivered to their user account in the electronic tool.</w:t>
      </w:r>
    </w:p>
    <w:bookmarkEnd w:id="20"/>
    <w:p w14:paraId="74A39AB3" w14:textId="7852B9E9" w:rsidR="005D6CEE" w:rsidRPr="00C3331B" w:rsidRDefault="00104E5C" w:rsidP="005D6CEE">
      <w:pPr>
        <w:pStyle w:val="Nadpis2"/>
        <w:keepNext w:val="0"/>
        <w:jc w:val="both"/>
        <w:rPr>
          <w:rFonts w:cs="Segoe UI"/>
          <w:b w:val="0"/>
          <w:szCs w:val="22"/>
          <w:lang w:val="en-GB"/>
        </w:rPr>
      </w:pPr>
      <w:r w:rsidRPr="00C3331B">
        <w:rPr>
          <w:b w:val="0"/>
          <w:bCs w:val="0"/>
          <w:lang w:val="en-GB"/>
        </w:rPr>
        <w:t>The contracting authority hereby informs suppliers that in order to make full use of all the features of the electronic tool, it is necessary to complete the supplier registration process (in order to log into the E-ZAK system, it is necessary to register in the Central Database of Suppliers (CDD) of the FEN.cz system at</w:t>
      </w:r>
      <w:r w:rsidRPr="00C3331B">
        <w:rPr>
          <w:lang w:val="en-GB"/>
        </w:rPr>
        <w:t xml:space="preserve"> </w:t>
      </w:r>
      <w:hyperlink r:id="rId8" w:anchor="/registrace" w:history="1">
        <w:r w:rsidR="005D6CEE" w:rsidRPr="00C3331B">
          <w:rPr>
            <w:rStyle w:val="Hypertextovodkaz"/>
            <w:rFonts w:cs="Segoe UI"/>
            <w:b w:val="0"/>
            <w:bCs w:val="0"/>
            <w:szCs w:val="22"/>
            <w:lang w:val="en-GB"/>
          </w:rPr>
          <w:t>https://fen.cz/#/registrace</w:t>
        </w:r>
      </w:hyperlink>
      <w:r w:rsidR="005D6CEE" w:rsidRPr="00C3331B">
        <w:rPr>
          <w:rFonts w:cs="Segoe UI"/>
          <w:b w:val="0"/>
          <w:bCs w:val="0"/>
          <w:szCs w:val="22"/>
          <w:lang w:val="en-GB"/>
        </w:rPr>
        <w:t xml:space="preserve">, </w:t>
      </w:r>
      <w:bookmarkStart w:id="21" w:name="OLE_LINK35"/>
      <w:r w:rsidR="00EC2563" w:rsidRPr="00C3331B">
        <w:rPr>
          <w:rFonts w:cs="Segoe UI"/>
          <w:b w:val="0"/>
          <w:bCs w:val="0"/>
          <w:szCs w:val="22"/>
          <w:lang w:val="en-GB"/>
        </w:rPr>
        <w:t>where you can find all the details and instructions for registration). The manual for registering as a supplier in the electronic tool is provided in the user guide entitled "E-ZAK, version 5 – electronic tool for public procurement and electronic auction hall – user guide for suppliers of the E-ZAK system." The contracting authority notes that registration is not immediate and is subject to acceptance by the system administrator within 48 hours on working days; if there are deficiencies in the registration application, registration may be rejected.</w:t>
      </w:r>
    </w:p>
    <w:bookmarkEnd w:id="21"/>
    <w:p w14:paraId="24545524" w14:textId="1D8249B4" w:rsidR="005D6CEE" w:rsidRPr="00C3331B" w:rsidRDefault="00EC2563" w:rsidP="00BB4651">
      <w:pPr>
        <w:pStyle w:val="Nadpis2"/>
        <w:keepNext w:val="0"/>
        <w:jc w:val="both"/>
        <w:rPr>
          <w:rFonts w:cs="Segoe UI"/>
          <w:szCs w:val="22"/>
          <w:lang w:val="en-GB"/>
        </w:rPr>
      </w:pPr>
      <w:r w:rsidRPr="00C3331B">
        <w:rPr>
          <w:b w:val="0"/>
          <w:bCs w:val="0"/>
          <w:lang w:val="en-GB"/>
        </w:rPr>
        <w:t>The terms and conditions and information relating to the electronic tool, including information on the use of electronic signatures, are available at</w:t>
      </w:r>
      <w:r w:rsidRPr="00C3331B">
        <w:rPr>
          <w:lang w:val="en-GB"/>
        </w:rPr>
        <w:t xml:space="preserve"> </w:t>
      </w:r>
      <w:hyperlink r:id="rId9" w:history="1">
        <w:r w:rsidR="005D6CEE" w:rsidRPr="00C3331B">
          <w:rPr>
            <w:rStyle w:val="Hypertextovodkaz"/>
            <w:rFonts w:cs="Segoe UI"/>
            <w:b w:val="0"/>
            <w:bCs w:val="0"/>
            <w:szCs w:val="22"/>
            <w:lang w:val="en-GB"/>
          </w:rPr>
          <w:t>https://ezak.e-tenders.cz/manual.html</w:t>
        </w:r>
      </w:hyperlink>
      <w:r w:rsidR="005D6CEE" w:rsidRPr="00C3331B">
        <w:rPr>
          <w:rFonts w:cs="Segoe UI"/>
          <w:b w:val="0"/>
          <w:bCs w:val="0"/>
          <w:szCs w:val="22"/>
          <w:lang w:val="en-GB"/>
        </w:rPr>
        <w:t>.</w:t>
      </w:r>
    </w:p>
    <w:p w14:paraId="47840AB0" w14:textId="02EDEE4F" w:rsidR="005D6CEE" w:rsidRPr="00C3331B" w:rsidRDefault="00EB44E6" w:rsidP="005D6CEE">
      <w:pPr>
        <w:pStyle w:val="Nadpis2"/>
        <w:keepNext w:val="0"/>
        <w:jc w:val="both"/>
        <w:rPr>
          <w:rFonts w:cs="Segoe UI"/>
          <w:b w:val="0"/>
          <w:bCs w:val="0"/>
          <w:szCs w:val="22"/>
          <w:lang w:val="en-GB"/>
        </w:rPr>
      </w:pPr>
      <w:bookmarkStart w:id="22" w:name="OLE_LINK37"/>
      <w:r w:rsidRPr="00C3331B">
        <w:rPr>
          <w:rFonts w:cs="Segoe UI"/>
          <w:b w:val="0"/>
          <w:bCs w:val="0"/>
          <w:szCs w:val="22"/>
          <w:lang w:val="en-GB"/>
        </w:rPr>
        <w:lastRenderedPageBreak/>
        <w:t>The supplier is always responsible for familiarizing themselves with the documents sent by the contracting authority via the electronic tool in a proper and timely manner, as well as for the accuracy of the contact details provided by the supplier. The contracting authority requires that bids be properly encrypted, with encryption being performed via the electronic tool.</w:t>
      </w:r>
    </w:p>
    <w:p w14:paraId="5C8DEAC6" w14:textId="6D40F3FA" w:rsidR="005D6CEE" w:rsidRPr="00C3331B" w:rsidRDefault="00567089" w:rsidP="00BB4651">
      <w:pPr>
        <w:pStyle w:val="Nadpis2"/>
        <w:keepNext w:val="0"/>
        <w:jc w:val="both"/>
        <w:rPr>
          <w:rFonts w:cs="Segoe UI"/>
          <w:b w:val="0"/>
          <w:bCs w:val="0"/>
          <w:szCs w:val="22"/>
          <w:lang w:val="en-GB"/>
        </w:rPr>
      </w:pPr>
      <w:bookmarkStart w:id="23" w:name="OLE_LINK38"/>
      <w:bookmarkEnd w:id="22"/>
      <w:r w:rsidRPr="00C3331B">
        <w:rPr>
          <w:rFonts w:cs="Segoe UI"/>
          <w:b w:val="0"/>
          <w:bCs w:val="0"/>
          <w:szCs w:val="22"/>
          <w:lang w:val="en-GB"/>
        </w:rPr>
        <w:t>For answers to any questions regarding the user control of the electronic tool, user support can be used.</w:t>
      </w:r>
      <w:r w:rsidR="005D6CEE" w:rsidRPr="00C3331B">
        <w:rPr>
          <w:rFonts w:cs="Segoe UI"/>
          <w:b w:val="0"/>
          <w:bCs w:val="0"/>
          <w:szCs w:val="22"/>
          <w:lang w:val="en-GB"/>
        </w:rPr>
        <w:t xml:space="preserve"> </w:t>
      </w:r>
      <w:bookmarkEnd w:id="23"/>
      <w:r w:rsidR="005D6CEE" w:rsidRPr="00C3331B">
        <w:rPr>
          <w:rFonts w:cs="Segoe UI"/>
          <w:b w:val="0"/>
          <w:bCs w:val="0"/>
          <w:szCs w:val="22"/>
          <w:lang w:val="en-GB"/>
        </w:rPr>
        <w:t xml:space="preserve">(tel.: +420 538 702 719, e-mail: </w:t>
      </w:r>
      <w:hyperlink r:id="rId10" w:history="1">
        <w:r w:rsidR="005D6CEE" w:rsidRPr="00C3331B">
          <w:rPr>
            <w:rStyle w:val="Nadpis3Char"/>
            <w:rFonts w:cs="Segoe UI"/>
            <w:bCs w:val="0"/>
            <w:szCs w:val="22"/>
            <w:lang w:val="en-GB"/>
          </w:rPr>
          <w:t>podpora@ezak.cz</w:t>
        </w:r>
      </w:hyperlink>
      <w:r w:rsidR="005D6CEE" w:rsidRPr="00C3331B">
        <w:rPr>
          <w:rFonts w:cs="Segoe UI"/>
          <w:b w:val="0"/>
          <w:bCs w:val="0"/>
          <w:szCs w:val="22"/>
          <w:lang w:val="en-GB"/>
        </w:rPr>
        <w:t>).</w:t>
      </w:r>
    </w:p>
    <w:p w14:paraId="78F2C326" w14:textId="015E3DF5" w:rsidR="00293F90" w:rsidRPr="00C3331B" w:rsidRDefault="00567089" w:rsidP="00FD5B0F">
      <w:pPr>
        <w:pStyle w:val="Nadpis1"/>
        <w:rPr>
          <w:rFonts w:cs="Segoe UI"/>
          <w:lang w:val="en-GB"/>
        </w:rPr>
      </w:pPr>
      <w:bookmarkStart w:id="24" w:name="OLE_LINK39"/>
      <w:r w:rsidRPr="00C3331B">
        <w:rPr>
          <w:rFonts w:cs="Segoe UI"/>
          <w:lang w:val="en-GB"/>
        </w:rPr>
        <w:t>SUBJECT MATTER OF THE PUBLIC CONTRACT</w:t>
      </w:r>
    </w:p>
    <w:p w14:paraId="1435917A" w14:textId="2DAFFF7A" w:rsidR="0022138A" w:rsidRPr="00C3331B" w:rsidRDefault="000F0350" w:rsidP="00FD5B0F">
      <w:pPr>
        <w:pStyle w:val="Nadpis2"/>
        <w:rPr>
          <w:rFonts w:cs="Segoe UI"/>
          <w:lang w:val="en-GB"/>
        </w:rPr>
      </w:pPr>
      <w:bookmarkStart w:id="25" w:name="OLE_LINK40"/>
      <w:bookmarkEnd w:id="24"/>
      <w:r w:rsidRPr="00C3331B">
        <w:rPr>
          <w:rFonts w:cs="Segoe UI"/>
          <w:lang w:val="en-GB"/>
        </w:rPr>
        <w:t>Subject of the public contract</w:t>
      </w:r>
    </w:p>
    <w:p w14:paraId="2CA89260" w14:textId="73347C04" w:rsidR="00E67D42" w:rsidRPr="00C3331B" w:rsidRDefault="00AE1CAD" w:rsidP="00FD5B0F">
      <w:pPr>
        <w:rPr>
          <w:rFonts w:cs="Segoe UI"/>
          <w:lang w:val="en-GB"/>
        </w:rPr>
      </w:pPr>
      <w:bookmarkStart w:id="26" w:name="OLE_LINK41"/>
      <w:bookmarkEnd w:id="25"/>
      <w:r w:rsidRPr="00C3331B">
        <w:rPr>
          <w:rFonts w:cs="Segoe UI"/>
          <w:lang w:val="en-GB"/>
        </w:rPr>
        <w:t xml:space="preserve">The subject of the public contract is </w:t>
      </w:r>
      <w:r w:rsidRPr="00C3331B">
        <w:rPr>
          <w:rFonts w:cs="Segoe UI"/>
          <w:b/>
          <w:bCs/>
          <w:lang w:val="en-GB"/>
        </w:rPr>
        <w:t xml:space="preserve">the implementation of construction works and structural modifications to the membrane walls in the combustion chamber area of boilers K2 and K3 operated by the contracting authority ZEVO (hereinafter referred to as "membrane walls"), including the preparation of design and production documentation for the modifications to the membrane walls, demolition and dismantling of membrane walls and </w:t>
      </w:r>
      <w:r w:rsidR="00EF42D2">
        <w:rPr>
          <w:rFonts w:cs="Segoe UI"/>
          <w:b/>
          <w:bCs/>
          <w:lang w:val="en-GB"/>
        </w:rPr>
        <w:t>headers</w:t>
      </w:r>
      <w:r w:rsidRPr="00C3331B">
        <w:rPr>
          <w:rFonts w:cs="Segoe UI"/>
          <w:b/>
          <w:bCs/>
          <w:lang w:val="en-GB"/>
        </w:rPr>
        <w:t xml:space="preserve">, production and installation of new membrane walls and </w:t>
      </w:r>
      <w:r w:rsidR="00EF42D2">
        <w:rPr>
          <w:rFonts w:cs="Segoe UI"/>
          <w:b/>
          <w:bCs/>
          <w:lang w:val="en-GB"/>
        </w:rPr>
        <w:t>headers</w:t>
      </w:r>
      <w:r w:rsidRPr="00C3331B">
        <w:rPr>
          <w:rFonts w:cs="Segoe UI"/>
          <w:lang w:val="en-GB"/>
        </w:rPr>
        <w:t xml:space="preserve">, and other related work. </w:t>
      </w:r>
      <w:r w:rsidR="00FE1848" w:rsidRPr="00C3331B">
        <w:rPr>
          <w:rFonts w:cs="Segoe UI"/>
          <w:lang w:val="en-GB"/>
        </w:rPr>
        <w:t xml:space="preserve"> </w:t>
      </w:r>
    </w:p>
    <w:p w14:paraId="03B57B41" w14:textId="1AE1E10A" w:rsidR="00045D5A" w:rsidRPr="00C3331B" w:rsidRDefault="00374C87" w:rsidP="00FD5B0F">
      <w:pPr>
        <w:rPr>
          <w:rFonts w:cs="Segoe UI"/>
          <w:lang w:val="en-GB"/>
        </w:rPr>
      </w:pPr>
      <w:bookmarkStart w:id="27" w:name="OLE_LINK42"/>
      <w:bookmarkEnd w:id="26"/>
      <w:r w:rsidRPr="00C3331B">
        <w:rPr>
          <w:rFonts w:cs="Segoe UI"/>
          <w:lang w:val="en-GB"/>
        </w:rPr>
        <w:t>The public contract is being implemented using the Design &amp; Build method.</w:t>
      </w:r>
    </w:p>
    <w:p w14:paraId="381591BC" w14:textId="05604FEE" w:rsidR="00F71350" w:rsidRPr="00C3331B" w:rsidRDefault="00374C87" w:rsidP="00BE34B3">
      <w:pPr>
        <w:rPr>
          <w:rFonts w:cs="Segoe UI"/>
          <w:u w:val="single"/>
          <w:lang w:val="en-GB"/>
        </w:rPr>
      </w:pPr>
      <w:bookmarkStart w:id="28" w:name="OLE_LINK43"/>
      <w:bookmarkEnd w:id="27"/>
      <w:r w:rsidRPr="00C3331B">
        <w:rPr>
          <w:rFonts w:cs="Segoe UI"/>
          <w:u w:val="single"/>
          <w:lang w:val="en-GB"/>
        </w:rPr>
        <w:t xml:space="preserve">More detailed specifications of the subject of performance are provided in the technical specifications and project documentation, </w:t>
      </w:r>
      <w:proofErr w:type="gramStart"/>
      <w:r w:rsidRPr="00C3331B">
        <w:rPr>
          <w:rFonts w:cs="Segoe UI"/>
          <w:u w:val="single"/>
          <w:lang w:val="en-GB"/>
        </w:rPr>
        <w:t>in particular in</w:t>
      </w:r>
      <w:proofErr w:type="gramEnd"/>
      <w:r w:rsidRPr="00C3331B">
        <w:rPr>
          <w:rFonts w:cs="Segoe UI"/>
          <w:u w:val="single"/>
          <w:lang w:val="en-GB"/>
        </w:rPr>
        <w:t xml:space="preserve"> the drawings of the existing membrane wall</w:t>
      </w:r>
      <w:r w:rsidR="00EF42D2">
        <w:rPr>
          <w:rFonts w:cs="Segoe UI"/>
          <w:u w:val="single"/>
          <w:lang w:val="en-GB"/>
        </w:rPr>
        <w:t>s design</w:t>
      </w:r>
      <w:r w:rsidRPr="00C3331B">
        <w:rPr>
          <w:rFonts w:cs="Segoe UI"/>
          <w:u w:val="single"/>
          <w:lang w:val="en-GB"/>
        </w:rPr>
        <w:t xml:space="preserve">, secondary air ducts, waste </w:t>
      </w:r>
      <w:r w:rsidR="00EF42D2">
        <w:rPr>
          <w:rFonts w:cs="Segoe UI"/>
          <w:u w:val="single"/>
          <w:lang w:val="en-GB"/>
        </w:rPr>
        <w:t>chute</w:t>
      </w:r>
      <w:r w:rsidRPr="00C3331B">
        <w:rPr>
          <w:rFonts w:cs="Segoe UI"/>
          <w:u w:val="single"/>
          <w:lang w:val="en-GB"/>
        </w:rPr>
        <w:t xml:space="preserve">, steel structures, and other indicated common </w:t>
      </w:r>
      <w:proofErr w:type="spellStart"/>
      <w:r w:rsidR="00EF42D2">
        <w:rPr>
          <w:rFonts w:cs="Segoe UI"/>
        </w:rPr>
        <w:t>auxiliaries</w:t>
      </w:r>
      <w:proofErr w:type="spellEnd"/>
      <w:r w:rsidRPr="00C3331B">
        <w:rPr>
          <w:rFonts w:cs="Segoe UI"/>
          <w:u w:val="single"/>
          <w:lang w:val="en-GB"/>
        </w:rPr>
        <w:t>, which form Annex No. 2 to this call (Technical Specifications).</w:t>
      </w:r>
    </w:p>
    <w:p w14:paraId="0797DF8E" w14:textId="6FE5E6F2" w:rsidR="008318DA" w:rsidRPr="00C3331B" w:rsidRDefault="00F678C2" w:rsidP="00FD5B0F">
      <w:pPr>
        <w:pStyle w:val="Nadpis2"/>
        <w:rPr>
          <w:rFonts w:cs="Segoe UI"/>
          <w:lang w:val="en-GB"/>
        </w:rPr>
      </w:pPr>
      <w:bookmarkStart w:id="29" w:name="OLE_LINK44"/>
      <w:bookmarkEnd w:id="28"/>
      <w:r w:rsidRPr="00C3331B">
        <w:rPr>
          <w:rFonts w:cs="Segoe UI"/>
          <w:lang w:val="en-GB"/>
        </w:rPr>
        <w:t>Classification of the subject matter of the public contract</w:t>
      </w:r>
      <w:r w:rsidR="008318DA" w:rsidRPr="00C3331B">
        <w:rPr>
          <w:rFonts w:cs="Segoe UI"/>
          <w:lang w:val="en-GB"/>
        </w:rPr>
        <w:t xml:space="preserve"> </w:t>
      </w:r>
      <w:bookmarkEnd w:id="29"/>
      <w:r w:rsidR="008318DA" w:rsidRPr="00C3331B">
        <w:rPr>
          <w:rFonts w:cs="Segoe UI"/>
          <w:lang w:val="en-GB"/>
        </w:rPr>
        <w:t>(CPV)</w:t>
      </w:r>
    </w:p>
    <w:p w14:paraId="6FF774B3" w14:textId="1615905A" w:rsidR="0096525E" w:rsidRPr="00C3331B" w:rsidRDefault="000F0350" w:rsidP="0096525E">
      <w:pPr>
        <w:spacing w:after="0"/>
        <w:ind w:firstLine="567"/>
        <w:rPr>
          <w:rFonts w:cs="Segoe UI"/>
          <w:b/>
          <w:bCs/>
          <w:lang w:val="en-GB"/>
        </w:rPr>
      </w:pPr>
      <w:r w:rsidRPr="00C3331B">
        <w:rPr>
          <w:rFonts w:cs="Segoe UI"/>
          <w:lang w:val="en-GB"/>
        </w:rPr>
        <w:t>code</w:t>
      </w:r>
      <w:r w:rsidR="008318DA" w:rsidRPr="00C3331B">
        <w:rPr>
          <w:rFonts w:cs="Segoe UI"/>
          <w:lang w:val="en-GB"/>
        </w:rPr>
        <w:t xml:space="preserve"> CPV </w:t>
      </w:r>
      <w:r w:rsidR="009F5906" w:rsidRPr="00C3331B">
        <w:rPr>
          <w:rFonts w:cs="Segoe UI"/>
          <w:lang w:val="en-GB"/>
        </w:rPr>
        <w:t>45111300-1</w:t>
      </w:r>
      <w:r w:rsidR="00B12BB9" w:rsidRPr="00C3331B">
        <w:rPr>
          <w:rFonts w:cs="Segoe UI"/>
          <w:lang w:val="en-GB"/>
        </w:rPr>
        <w:t xml:space="preserve"> </w:t>
      </w:r>
      <w:r w:rsidR="008318DA" w:rsidRPr="00C3331B">
        <w:rPr>
          <w:rFonts w:cs="Segoe UI"/>
          <w:lang w:val="en-GB"/>
        </w:rPr>
        <w:t>|</w:t>
      </w:r>
      <w:r w:rsidR="006A3FFA" w:rsidRPr="00C3331B">
        <w:rPr>
          <w:rFonts w:cs="Segoe UI"/>
          <w:lang w:val="en-GB"/>
        </w:rPr>
        <w:t xml:space="preserve"> Demolition work</w:t>
      </w:r>
    </w:p>
    <w:p w14:paraId="53FBF6FB" w14:textId="5CA42F31" w:rsidR="00D00379" w:rsidRPr="00C3331B" w:rsidRDefault="000F0350" w:rsidP="0096525E">
      <w:pPr>
        <w:spacing w:after="0"/>
        <w:ind w:firstLine="567"/>
        <w:rPr>
          <w:rFonts w:cs="Segoe UI"/>
          <w:lang w:val="en-GB"/>
        </w:rPr>
      </w:pPr>
      <w:r w:rsidRPr="00C3331B">
        <w:rPr>
          <w:rFonts w:cs="Segoe UI"/>
          <w:lang w:val="en-GB"/>
        </w:rPr>
        <w:t>code</w:t>
      </w:r>
      <w:r w:rsidR="0096525E" w:rsidRPr="00C3331B">
        <w:rPr>
          <w:rFonts w:cs="Segoe UI"/>
          <w:lang w:val="en-GB"/>
        </w:rPr>
        <w:t xml:space="preserve"> CPV </w:t>
      </w:r>
      <w:r w:rsidR="001A1616" w:rsidRPr="00C3331B">
        <w:rPr>
          <w:rFonts w:cs="Segoe UI"/>
          <w:lang w:val="en-GB"/>
        </w:rPr>
        <w:t>45223100-7</w:t>
      </w:r>
      <w:r w:rsidR="0096525E" w:rsidRPr="00C3331B">
        <w:rPr>
          <w:rFonts w:cs="Segoe UI"/>
          <w:lang w:val="en-GB"/>
        </w:rPr>
        <w:t xml:space="preserve"> |</w:t>
      </w:r>
      <w:r w:rsidR="006A3FFA" w:rsidRPr="00C3331B">
        <w:rPr>
          <w:rFonts w:cs="Segoe UI"/>
          <w:lang w:val="en-GB"/>
        </w:rPr>
        <w:t xml:space="preserve"> Assembly of metal structures</w:t>
      </w:r>
    </w:p>
    <w:p w14:paraId="011836A1" w14:textId="163C6CEB" w:rsidR="00A95830" w:rsidRPr="00C3331B" w:rsidRDefault="000F0350" w:rsidP="0096525E">
      <w:pPr>
        <w:spacing w:after="0"/>
        <w:ind w:firstLine="567"/>
        <w:rPr>
          <w:rFonts w:cs="Segoe UI"/>
          <w:lang w:val="en-GB"/>
        </w:rPr>
      </w:pPr>
      <w:r w:rsidRPr="00C3331B">
        <w:rPr>
          <w:rFonts w:cs="Segoe UI"/>
          <w:lang w:val="en-GB"/>
        </w:rPr>
        <w:t>code</w:t>
      </w:r>
      <w:r w:rsidR="00A95830" w:rsidRPr="00C3331B">
        <w:rPr>
          <w:rFonts w:cs="Segoe UI"/>
          <w:lang w:val="en-GB"/>
        </w:rPr>
        <w:t xml:space="preserve"> CPV </w:t>
      </w:r>
      <w:r w:rsidR="001A1616" w:rsidRPr="00C3331B">
        <w:rPr>
          <w:rFonts w:cs="Segoe UI"/>
          <w:lang w:val="en-GB"/>
        </w:rPr>
        <w:t xml:space="preserve">45223110-0 </w:t>
      </w:r>
      <w:r w:rsidR="00A95830" w:rsidRPr="00C3331B">
        <w:rPr>
          <w:rFonts w:cs="Segoe UI"/>
          <w:lang w:val="en-GB"/>
        </w:rPr>
        <w:t xml:space="preserve">| </w:t>
      </w:r>
      <w:r w:rsidR="00CA34D2" w:rsidRPr="00C3331B">
        <w:rPr>
          <w:rFonts w:cs="Segoe UI"/>
          <w:lang w:val="en-GB"/>
        </w:rPr>
        <w:t>Installation of metal structures</w:t>
      </w:r>
    </w:p>
    <w:p w14:paraId="114EB8F9" w14:textId="18A679B5" w:rsidR="00045D5A" w:rsidRPr="00C3331B" w:rsidRDefault="000F0350" w:rsidP="0096525E">
      <w:pPr>
        <w:spacing w:after="0"/>
        <w:ind w:firstLine="567"/>
        <w:rPr>
          <w:rFonts w:cs="Segoe UI"/>
          <w:lang w:val="en-GB"/>
        </w:rPr>
      </w:pPr>
      <w:r w:rsidRPr="00C3331B">
        <w:rPr>
          <w:rFonts w:cs="Segoe UI"/>
          <w:lang w:val="en-GB"/>
        </w:rPr>
        <w:t>code</w:t>
      </w:r>
      <w:r w:rsidR="00045D5A" w:rsidRPr="00C3331B">
        <w:rPr>
          <w:rFonts w:cs="Segoe UI"/>
          <w:lang w:val="en-GB"/>
        </w:rPr>
        <w:t xml:space="preserve"> CPV </w:t>
      </w:r>
      <w:r w:rsidR="001A1616" w:rsidRPr="00C3331B">
        <w:rPr>
          <w:rFonts w:cs="Segoe UI"/>
          <w:lang w:val="en-GB"/>
        </w:rPr>
        <w:t xml:space="preserve">45331110-0 </w:t>
      </w:r>
      <w:r w:rsidR="00045D5A" w:rsidRPr="00C3331B">
        <w:rPr>
          <w:rFonts w:cs="Segoe UI"/>
          <w:lang w:val="en-GB"/>
        </w:rPr>
        <w:t xml:space="preserve">| </w:t>
      </w:r>
      <w:r w:rsidR="00CA34D2" w:rsidRPr="00C3331B">
        <w:rPr>
          <w:rFonts w:cs="Segoe UI"/>
          <w:lang w:val="en-GB"/>
        </w:rPr>
        <w:t>Installation and assembly of boilers</w:t>
      </w:r>
    </w:p>
    <w:p w14:paraId="36327AD5" w14:textId="7DACF89B" w:rsidR="00986C1D" w:rsidRPr="00C3331B" w:rsidRDefault="000F0350" w:rsidP="000063E3">
      <w:pPr>
        <w:spacing w:after="0"/>
        <w:ind w:left="2694" w:hanging="2127"/>
        <w:jc w:val="left"/>
        <w:rPr>
          <w:rFonts w:cs="Segoe UI"/>
          <w:lang w:val="en-GB"/>
        </w:rPr>
      </w:pPr>
      <w:r w:rsidRPr="00C3331B">
        <w:rPr>
          <w:rFonts w:cs="Segoe UI"/>
          <w:lang w:val="en-GB"/>
        </w:rPr>
        <w:t>code</w:t>
      </w:r>
      <w:r w:rsidR="00045D5A" w:rsidRPr="00C3331B">
        <w:rPr>
          <w:rFonts w:cs="Segoe UI"/>
          <w:lang w:val="en-GB"/>
        </w:rPr>
        <w:t xml:space="preserve"> CPV </w:t>
      </w:r>
      <w:r w:rsidR="001A1616" w:rsidRPr="00C3331B">
        <w:rPr>
          <w:rFonts w:cs="Segoe UI"/>
          <w:lang w:val="en-GB"/>
        </w:rPr>
        <w:t xml:space="preserve">45252000-8 </w:t>
      </w:r>
      <w:r w:rsidR="00045D5A" w:rsidRPr="00C3331B">
        <w:rPr>
          <w:rFonts w:cs="Segoe UI"/>
          <w:lang w:val="en-GB"/>
        </w:rPr>
        <w:t xml:space="preserve">| </w:t>
      </w:r>
      <w:bookmarkStart w:id="30" w:name="_Hlk134529848"/>
      <w:r w:rsidR="00CA34D2" w:rsidRPr="00C3331B">
        <w:rPr>
          <w:rFonts w:cs="Segoe UI"/>
          <w:lang w:val="en-GB"/>
        </w:rPr>
        <w:t>Construction modifications for wastewater treatment plants, cleaning stations, and waste incinerators</w:t>
      </w:r>
    </w:p>
    <w:p w14:paraId="38FDBC72" w14:textId="719B3620" w:rsidR="00E67D42" w:rsidRPr="00C3331B" w:rsidRDefault="00144F5A" w:rsidP="00E67D42">
      <w:pPr>
        <w:pStyle w:val="Nadpis2"/>
        <w:rPr>
          <w:lang w:val="en-GB"/>
        </w:rPr>
      </w:pPr>
      <w:bookmarkStart w:id="31" w:name="OLE_LINK50"/>
      <w:bookmarkStart w:id="32" w:name="_Toc201220825"/>
      <w:bookmarkStart w:id="33" w:name="_Hlk134529960"/>
      <w:bookmarkEnd w:id="30"/>
      <w:r w:rsidRPr="00C3331B">
        <w:rPr>
          <w:lang w:val="en-GB"/>
        </w:rPr>
        <w:t>Reserved change of obligation (option)</w:t>
      </w:r>
    </w:p>
    <w:p w14:paraId="489B2215" w14:textId="76A5E528" w:rsidR="00BD31D9" w:rsidRPr="00C3331B" w:rsidRDefault="00144F5A" w:rsidP="00E67D42">
      <w:pPr>
        <w:rPr>
          <w:rFonts w:cs="Segoe UI"/>
          <w:lang w:val="en-GB"/>
        </w:rPr>
      </w:pPr>
      <w:bookmarkStart w:id="34" w:name="OLE_LINK51"/>
      <w:bookmarkEnd w:id="31"/>
      <w:r w:rsidRPr="00C3331B">
        <w:rPr>
          <w:rFonts w:cs="Segoe UI"/>
          <w:lang w:val="en-GB"/>
        </w:rPr>
        <w:t xml:space="preserve">The subject of the public contract may also include the optimization of the secondary air system, </w:t>
      </w:r>
      <w:proofErr w:type="gramStart"/>
      <w:r w:rsidRPr="00C3331B">
        <w:rPr>
          <w:rFonts w:cs="Segoe UI"/>
          <w:lang w:val="en-GB"/>
        </w:rPr>
        <w:t>in particular</w:t>
      </w:r>
      <w:proofErr w:type="gramEnd"/>
      <w:r w:rsidRPr="00C3331B">
        <w:rPr>
          <w:rFonts w:cs="Segoe UI"/>
          <w:lang w:val="en-GB"/>
        </w:rPr>
        <w:t xml:space="preserve"> its distribution within the combustion chamber, where the contracting </w:t>
      </w:r>
      <w:r w:rsidRPr="00C3331B">
        <w:rPr>
          <w:rFonts w:cs="Segoe UI"/>
          <w:lang w:val="en-GB"/>
        </w:rPr>
        <w:lastRenderedPageBreak/>
        <w:t>authority expects</w:t>
      </w:r>
      <w:proofErr w:type="gramStart"/>
      <w:r w:rsidRPr="00C3331B">
        <w:rPr>
          <w:rFonts w:cs="Segoe UI"/>
          <w:lang w:val="en-GB"/>
        </w:rPr>
        <w:t>, in particular, an</w:t>
      </w:r>
      <w:proofErr w:type="gramEnd"/>
      <w:r w:rsidRPr="00C3331B">
        <w:rPr>
          <w:rFonts w:cs="Segoe UI"/>
          <w:lang w:val="en-GB"/>
        </w:rPr>
        <w:t xml:space="preserve"> increase in boiler efficiency, a reduction in emissions, a reduction in urea consumption, etc.</w:t>
      </w:r>
      <w:r w:rsidR="00785D93" w:rsidRPr="00C3331B">
        <w:rPr>
          <w:rFonts w:cs="Segoe UI"/>
          <w:lang w:val="en-GB"/>
        </w:rPr>
        <w:t xml:space="preserve"> </w:t>
      </w:r>
    </w:p>
    <w:p w14:paraId="16643EFE" w14:textId="02AC2983" w:rsidR="00E67D42" w:rsidRPr="00C3331B" w:rsidRDefault="00E32C63" w:rsidP="00E67D42">
      <w:pPr>
        <w:rPr>
          <w:rFonts w:cs="Segoe UI"/>
          <w:lang w:val="en-GB"/>
        </w:rPr>
      </w:pPr>
      <w:bookmarkStart w:id="35" w:name="OLE_LINK52"/>
      <w:bookmarkEnd w:id="34"/>
      <w:r w:rsidRPr="00C3331B">
        <w:rPr>
          <w:rFonts w:cs="Segoe UI"/>
          <w:lang w:val="en-GB"/>
        </w:rPr>
        <w:t>The performance corresponding to this reserved change (option</w:t>
      </w:r>
      <w:r w:rsidRPr="00C3331B">
        <w:rPr>
          <w:rFonts w:cs="Segoe UI"/>
          <w:b/>
          <w:bCs/>
          <w:lang w:val="en-GB"/>
        </w:rPr>
        <w:t>) consists in the preparation of a proposal for the optimization of the secondary air system, in particular the preparation of a proposal for modifications to the geometry of the membrane wall, a proposal for adjustments to height levels, a proposal for adjustments to the geometry of the nozzles</w:t>
      </w:r>
      <w:r w:rsidRPr="00C3331B">
        <w:rPr>
          <w:rFonts w:cs="Segoe UI"/>
          <w:lang w:val="en-GB"/>
        </w:rPr>
        <w:t xml:space="preserve"> and/or a </w:t>
      </w:r>
      <w:r w:rsidRPr="00C3331B">
        <w:rPr>
          <w:rFonts w:cs="Segoe UI"/>
          <w:b/>
          <w:bCs/>
          <w:lang w:val="en-GB"/>
        </w:rPr>
        <w:t>proposal for adjustments to the distribution of secondary air</w:t>
      </w:r>
      <w:r w:rsidRPr="00C3331B">
        <w:rPr>
          <w:rFonts w:cs="Segoe UI"/>
          <w:lang w:val="en-GB"/>
        </w:rPr>
        <w:t xml:space="preserve">, </w:t>
      </w:r>
      <w:r w:rsidRPr="00C3331B">
        <w:rPr>
          <w:rFonts w:cs="Segoe UI"/>
          <w:b/>
          <w:bCs/>
          <w:lang w:val="en-GB"/>
        </w:rPr>
        <w:t>preparation of a control calculation of secondary air flow, manufacture, delivery, and installation of all related parts for the optimization of the secondary air system</w:t>
      </w:r>
      <w:r w:rsidRPr="00C3331B">
        <w:rPr>
          <w:rFonts w:cs="Segoe UI"/>
          <w:lang w:val="en-GB"/>
        </w:rPr>
        <w:t>, including preparation of the necessary documentation.</w:t>
      </w:r>
    </w:p>
    <w:bookmarkEnd w:id="35"/>
    <w:p w14:paraId="2DC7298A" w14:textId="161756FA" w:rsidR="00057AB7" w:rsidRPr="00C3331B" w:rsidRDefault="009A1D25" w:rsidP="00E67D42">
      <w:pPr>
        <w:rPr>
          <w:spacing w:val="-2"/>
          <w:lang w:val="en-GB"/>
        </w:rPr>
      </w:pPr>
      <w:r w:rsidRPr="00C3331B">
        <w:rPr>
          <w:spacing w:val="-2"/>
          <w:lang w:val="en-GB"/>
        </w:rPr>
        <w:t>A more detailed description of the optional performance is provided in Annex 2 to the call for tenders and tender documentation in the section "Option – optimization of the secondary air system for both boilers K2 and K3"; the method of exercising the optional performance is set out in Article 4 of Annex 1 to the call for tenders and tender documentation. The contracting authority expressly notes that the supplier is not obliged to offer the optional performance.</w:t>
      </w:r>
    </w:p>
    <w:p w14:paraId="69CB3A3C" w14:textId="42F45ABB" w:rsidR="00BD31D9" w:rsidRPr="00C3331B" w:rsidRDefault="00F3170D" w:rsidP="000063E3">
      <w:pPr>
        <w:pStyle w:val="Nadpis2"/>
        <w:rPr>
          <w:lang w:val="en-GB"/>
        </w:rPr>
      </w:pPr>
      <w:bookmarkStart w:id="36" w:name="OLE_LINK54"/>
      <w:r w:rsidRPr="00C3331B">
        <w:rPr>
          <w:lang w:val="en-GB"/>
        </w:rPr>
        <w:t>Additional information – contracting authority's reservation</w:t>
      </w:r>
    </w:p>
    <w:p w14:paraId="0F661C06" w14:textId="68D456D8" w:rsidR="00E67D42" w:rsidRPr="00C3331B" w:rsidRDefault="00F3170D" w:rsidP="000063E3">
      <w:pPr>
        <w:rPr>
          <w:lang w:val="en-GB"/>
        </w:rPr>
      </w:pPr>
      <w:bookmarkStart w:id="37" w:name="OLE_LINK55"/>
      <w:bookmarkEnd w:id="36"/>
      <w:r w:rsidRPr="00C3331B">
        <w:rPr>
          <w:lang w:val="en-GB"/>
        </w:rPr>
        <w:t>The contracting authority reserves the right (but not the obligation) to negotiate the terms and conditions of the public contract with the first supplier in the ranking according to the evaluation or only with the selected supplier before signing the contract, in particular for the purpose of improving the terms and conditions of the performance of the public contract for the contracting authority, including any necessary partial amendments to the contract for the performance of the public contract.</w:t>
      </w:r>
      <w:r w:rsidR="00BD31D9" w:rsidRPr="00C3331B">
        <w:rPr>
          <w:lang w:val="en-GB"/>
        </w:rPr>
        <w:t>.</w:t>
      </w:r>
    </w:p>
    <w:p w14:paraId="474DFFB5" w14:textId="3B769298" w:rsidR="00293F90" w:rsidRPr="00C3331B" w:rsidRDefault="00BC1113" w:rsidP="00FD5B0F">
      <w:pPr>
        <w:pStyle w:val="Nadpis1"/>
        <w:rPr>
          <w:rFonts w:cs="Segoe UI"/>
          <w:lang w:val="en-GB"/>
        </w:rPr>
      </w:pPr>
      <w:bookmarkStart w:id="38" w:name="OLE_LINK56"/>
      <w:bookmarkEnd w:id="37"/>
      <w:bookmarkEnd w:id="32"/>
      <w:r w:rsidRPr="00C3331B">
        <w:rPr>
          <w:rFonts w:cs="Segoe UI"/>
          <w:lang w:val="en-GB"/>
        </w:rPr>
        <w:t>TIME (DURATION) OF PUBLIC CONTRACT PERFORMANCE</w:t>
      </w:r>
    </w:p>
    <w:p w14:paraId="09D12003" w14:textId="27446061" w:rsidR="00E46A48" w:rsidRPr="00C3331B" w:rsidRDefault="00BC1113" w:rsidP="00FD5B0F">
      <w:pPr>
        <w:rPr>
          <w:rFonts w:cs="Segoe UI"/>
          <w:lang w:val="en-GB"/>
        </w:rPr>
      </w:pPr>
      <w:bookmarkStart w:id="39" w:name="OLE_LINK57"/>
      <w:bookmarkEnd w:id="38"/>
      <w:r w:rsidRPr="00C3331B">
        <w:rPr>
          <w:rFonts w:cs="Segoe UI"/>
          <w:lang w:val="en-GB"/>
        </w:rPr>
        <w:t xml:space="preserve">The supplier shall commence performance of the public contract immediately after the contract for the performance of the public contract enters into force. The construction work shall be carried out at the instruction of the contracting authority and within a specified </w:t>
      </w:r>
      <w:proofErr w:type="gramStart"/>
      <w:r w:rsidRPr="00C3331B">
        <w:rPr>
          <w:rFonts w:cs="Segoe UI"/>
          <w:lang w:val="en-GB"/>
        </w:rPr>
        <w:t>period of time</w:t>
      </w:r>
      <w:proofErr w:type="gramEnd"/>
      <w:r w:rsidRPr="00C3331B">
        <w:rPr>
          <w:rFonts w:cs="Segoe UI"/>
          <w:lang w:val="en-GB"/>
        </w:rPr>
        <w:t>. The contracting authority plans to carry out the construction work during regular autumn technological shutdowns at the contracting authority in 2026 and 2027, specifically in the period from the end of September to October, which places emphasis on a high level of organization of individual activities by the contractor. The contracting authority anticipates and plans to carry out construction work on one of the boilers during the technological shutdown in 2026 and on the other boiler during the technological shutdown in 2027.</w:t>
      </w:r>
    </w:p>
    <w:p w14:paraId="56A6D76F" w14:textId="77FD0B25" w:rsidR="00ED3BBB" w:rsidRPr="00C3331B" w:rsidRDefault="00C365B7" w:rsidP="00FD5B0F">
      <w:pPr>
        <w:rPr>
          <w:rFonts w:cs="Segoe UI"/>
          <w:szCs w:val="22"/>
          <w:lang w:val="en-GB"/>
        </w:rPr>
      </w:pPr>
      <w:bookmarkStart w:id="40" w:name="OLE_LINK58"/>
      <w:bookmarkEnd w:id="39"/>
      <w:r w:rsidRPr="00C3331B">
        <w:rPr>
          <w:rFonts w:cs="Segoe UI"/>
          <w:szCs w:val="22"/>
          <w:lang w:val="en-GB"/>
        </w:rPr>
        <w:t xml:space="preserve">By submitting a bid, the participant in the tender procedure acknowledges that at the time of submission, they </w:t>
      </w:r>
      <w:proofErr w:type="gramStart"/>
      <w:r w:rsidRPr="00C3331B">
        <w:rPr>
          <w:rFonts w:cs="Segoe UI"/>
          <w:szCs w:val="22"/>
          <w:lang w:val="en-GB"/>
        </w:rPr>
        <w:t>are capable of performing</w:t>
      </w:r>
      <w:proofErr w:type="gramEnd"/>
      <w:r w:rsidRPr="00C3331B">
        <w:rPr>
          <w:rFonts w:cs="Segoe UI"/>
          <w:szCs w:val="22"/>
          <w:lang w:val="en-GB"/>
        </w:rPr>
        <w:t xml:space="preserve"> the work in accordance with the contract for work, </w:t>
      </w:r>
      <w:r w:rsidRPr="00C3331B">
        <w:rPr>
          <w:rFonts w:cs="Segoe UI"/>
          <w:szCs w:val="22"/>
          <w:lang w:val="en-GB"/>
        </w:rPr>
        <w:lastRenderedPageBreak/>
        <w:t xml:space="preserve">which forms Annex 1 to this invitation to tender, within the period specified in the previous paragraph. The contracting authority reserves the right to request a written statement from the selected contractor prior to signing the contract, confirming that they </w:t>
      </w:r>
      <w:proofErr w:type="gramStart"/>
      <w:r w:rsidRPr="00C3331B">
        <w:rPr>
          <w:rFonts w:cs="Segoe UI"/>
          <w:szCs w:val="22"/>
          <w:lang w:val="en-GB"/>
        </w:rPr>
        <w:t>are capable of performing</w:t>
      </w:r>
      <w:proofErr w:type="gramEnd"/>
      <w:r w:rsidRPr="00C3331B">
        <w:rPr>
          <w:rFonts w:cs="Segoe UI"/>
          <w:szCs w:val="22"/>
          <w:lang w:val="en-GB"/>
        </w:rPr>
        <w:t xml:space="preserve"> the public contract within the period specified in the previous paragraph. If the selected contractor fails to provide such a statement, they may be excluded from participation in the tender procedure by the contracting authority in accordance with the tender conditions.</w:t>
      </w:r>
    </w:p>
    <w:p w14:paraId="3A2DBB3F" w14:textId="17FE6A2A" w:rsidR="00293F90" w:rsidRPr="00C3331B" w:rsidRDefault="00C365B7" w:rsidP="00FD5B0F">
      <w:pPr>
        <w:pStyle w:val="Nadpis1"/>
        <w:rPr>
          <w:rFonts w:cs="Segoe UI"/>
          <w:lang w:val="en-GB"/>
        </w:rPr>
      </w:pPr>
      <w:bookmarkStart w:id="41" w:name="OLE_LINK59"/>
      <w:bookmarkEnd w:id="33"/>
      <w:bookmarkEnd w:id="40"/>
      <w:r w:rsidRPr="00C3331B">
        <w:rPr>
          <w:rFonts w:cs="Segoe UI"/>
          <w:lang w:val="en-GB"/>
        </w:rPr>
        <w:t>PLACE OF PERFORMANCE</w:t>
      </w:r>
    </w:p>
    <w:p w14:paraId="32D71D24" w14:textId="0AF6EA6C" w:rsidR="00106BC7" w:rsidRPr="00C3331B" w:rsidRDefault="00C97343" w:rsidP="00106BC7">
      <w:pPr>
        <w:pStyle w:val="Nadpis2"/>
        <w:ind w:hanging="425"/>
        <w:rPr>
          <w:rFonts w:cs="Segoe UI"/>
          <w:szCs w:val="22"/>
          <w:lang w:val="en-GB"/>
        </w:rPr>
      </w:pPr>
      <w:bookmarkStart w:id="42" w:name="OLE_LINK60"/>
      <w:bookmarkEnd w:id="41"/>
      <w:r w:rsidRPr="00C3331B">
        <w:rPr>
          <w:rFonts w:cs="Segoe UI"/>
          <w:szCs w:val="22"/>
          <w:lang w:val="en-GB"/>
        </w:rPr>
        <w:t>Place of performance of the public contract</w:t>
      </w:r>
    </w:p>
    <w:p w14:paraId="69B75F0E" w14:textId="73E98E3A" w:rsidR="00106BC7" w:rsidRPr="00C3331B" w:rsidRDefault="00827727" w:rsidP="00106BC7">
      <w:pPr>
        <w:rPr>
          <w:rFonts w:cs="Segoe UI"/>
          <w:lang w:val="en-GB"/>
        </w:rPr>
      </w:pPr>
      <w:bookmarkStart w:id="43" w:name="OLE_LINK61"/>
      <w:bookmarkEnd w:id="42"/>
      <w:r w:rsidRPr="00C3331B">
        <w:rPr>
          <w:rFonts w:cs="Segoe UI"/>
          <w:lang w:val="en-GB"/>
        </w:rPr>
        <w:t xml:space="preserve">The place of performance of the public contract is the contracting authority's waste-to-energy plant (ZEVO) at </w:t>
      </w:r>
      <w:proofErr w:type="spellStart"/>
      <w:r w:rsidRPr="00C3331B">
        <w:rPr>
          <w:rFonts w:cs="Segoe UI"/>
          <w:lang w:val="en-GB"/>
        </w:rPr>
        <w:t>Jedovnická</w:t>
      </w:r>
      <w:proofErr w:type="spellEnd"/>
      <w:r w:rsidRPr="00C3331B">
        <w:rPr>
          <w:rFonts w:cs="Segoe UI"/>
          <w:lang w:val="en-GB"/>
        </w:rPr>
        <w:t xml:space="preserve"> 4247/2, 628 00 Brno.</w:t>
      </w:r>
    </w:p>
    <w:p w14:paraId="63B66A7E" w14:textId="68F8E801" w:rsidR="00106BC7" w:rsidRPr="00C3331B" w:rsidRDefault="006B4208" w:rsidP="00106BC7">
      <w:pPr>
        <w:pStyle w:val="Nadpis2"/>
        <w:ind w:hanging="425"/>
        <w:rPr>
          <w:rFonts w:cs="Segoe UI"/>
          <w:szCs w:val="22"/>
          <w:lang w:val="en-GB"/>
        </w:rPr>
      </w:pPr>
      <w:bookmarkStart w:id="44" w:name="OLE_LINK63"/>
      <w:bookmarkEnd w:id="43"/>
      <w:r w:rsidRPr="00C3331B">
        <w:rPr>
          <w:rFonts w:cs="Segoe UI"/>
          <w:szCs w:val="22"/>
          <w:lang w:val="en-GB"/>
        </w:rPr>
        <w:t>Inspection of the place of performance of the public contract</w:t>
      </w:r>
    </w:p>
    <w:p w14:paraId="2829C8FA" w14:textId="7E7B086A" w:rsidR="007814AB" w:rsidRPr="00C3331B" w:rsidRDefault="00827727" w:rsidP="003D1C3A">
      <w:pPr>
        <w:rPr>
          <w:rFonts w:cs="Segoe UI"/>
          <w:lang w:val="en-GB"/>
        </w:rPr>
      </w:pPr>
      <w:bookmarkStart w:id="45" w:name="OLE_LINK62"/>
      <w:bookmarkEnd w:id="44"/>
      <w:r w:rsidRPr="00C3331B">
        <w:rPr>
          <w:rFonts w:cs="Segoe UI"/>
          <w:lang w:val="en-GB"/>
        </w:rPr>
        <w:t xml:space="preserve">The site inspection will take place </w:t>
      </w:r>
      <w:r w:rsidRPr="00C3331B">
        <w:rPr>
          <w:rFonts w:cs="Segoe UI"/>
          <w:b/>
          <w:bCs/>
          <w:lang w:val="en-GB"/>
        </w:rPr>
        <w:t>during the planned autumn shutdown</w:t>
      </w:r>
      <w:r w:rsidRPr="00C3331B">
        <w:rPr>
          <w:rFonts w:cs="Segoe UI"/>
          <w:lang w:val="en-GB"/>
        </w:rPr>
        <w:t xml:space="preserve"> in 2025 (provisionally between September 29, 2025, and October 15, 2025). The exact date of the site inspection will be agreed with each candidate based on their written request for an inspection.</w:t>
      </w:r>
      <w:r w:rsidR="007814AB" w:rsidRPr="00C3331B">
        <w:rPr>
          <w:rFonts w:cs="Segoe UI"/>
          <w:lang w:val="en-GB"/>
        </w:rPr>
        <w:t xml:space="preserve">  </w:t>
      </w:r>
    </w:p>
    <w:bookmarkEnd w:id="45"/>
    <w:p w14:paraId="7AC4735C" w14:textId="3A84EDBD" w:rsidR="00EA0DC6" w:rsidRPr="00C3331B" w:rsidRDefault="006B4208" w:rsidP="003D1C3A">
      <w:pPr>
        <w:rPr>
          <w:rFonts w:cs="Segoe UI"/>
          <w:lang w:val="en-GB"/>
        </w:rPr>
      </w:pPr>
      <w:r w:rsidRPr="00C3331B">
        <w:rPr>
          <w:lang w:val="en-GB"/>
        </w:rPr>
        <w:t xml:space="preserve">Participants in the tour of the place of performance will meet in front of the gatehouse at </w:t>
      </w:r>
      <w:proofErr w:type="spellStart"/>
      <w:r w:rsidRPr="00C3331B">
        <w:rPr>
          <w:lang w:val="en-GB"/>
        </w:rPr>
        <w:t>Jedovnická</w:t>
      </w:r>
      <w:proofErr w:type="spellEnd"/>
      <w:r w:rsidRPr="00C3331B">
        <w:rPr>
          <w:lang w:val="en-GB"/>
        </w:rPr>
        <w:t xml:space="preserve"> 4247/2, 628 00 Brno. Those interested are required to register in advance by email at </w:t>
      </w:r>
      <w:hyperlink r:id="rId11" w:history="1">
        <w:r w:rsidR="007814AB" w:rsidRPr="00C3331B">
          <w:rPr>
            <w:rStyle w:val="Hypertextovodkaz"/>
            <w:rFonts w:cs="Segoe UI"/>
            <w:lang w:val="en-GB"/>
          </w:rPr>
          <w:t>jedlicka@sako.cz</w:t>
        </w:r>
      </w:hyperlink>
      <w:r w:rsidR="007814AB" w:rsidRPr="00C3331B">
        <w:rPr>
          <w:rFonts w:cs="Segoe UI"/>
          <w:lang w:val="en-GB"/>
        </w:rPr>
        <w:t>.</w:t>
      </w:r>
    </w:p>
    <w:p w14:paraId="25EC8094" w14:textId="29D67601" w:rsidR="00440823" w:rsidRPr="00C3331B" w:rsidRDefault="002D367C" w:rsidP="003D1C3A">
      <w:pPr>
        <w:rPr>
          <w:rFonts w:cs="Segoe UI"/>
          <w:lang w:val="en-GB"/>
        </w:rPr>
      </w:pPr>
      <w:bookmarkStart w:id="46" w:name="OLE_LINK65"/>
      <w:r w:rsidRPr="00C3331B">
        <w:rPr>
          <w:rFonts w:cs="Segoe UI"/>
          <w:lang w:val="en-GB"/>
        </w:rPr>
        <w:t>The inspection serves to properly understand the scope of work, needs, and operations of the client</w:t>
      </w:r>
      <w:r w:rsidR="00440823" w:rsidRPr="00C3331B">
        <w:rPr>
          <w:rFonts w:cs="Segoe UI"/>
          <w:lang w:val="en-GB"/>
        </w:rPr>
        <w:t>.</w:t>
      </w:r>
    </w:p>
    <w:bookmarkEnd w:id="46"/>
    <w:p w14:paraId="38709804" w14:textId="7E409E14" w:rsidR="008E0F58" w:rsidRPr="00C3331B" w:rsidRDefault="00292819" w:rsidP="007665A9">
      <w:pPr>
        <w:pStyle w:val="Nadpis1"/>
        <w:rPr>
          <w:rFonts w:cs="Segoe UI"/>
          <w:lang w:val="en-GB"/>
        </w:rPr>
      </w:pPr>
      <w:r w:rsidRPr="00C3331B">
        <w:rPr>
          <w:rFonts w:cs="Segoe UI"/>
          <w:lang w:val="en-GB"/>
        </w:rPr>
        <w:t>CLIENT'S QUALIFICATION REQUIREMENTS</w:t>
      </w:r>
    </w:p>
    <w:p w14:paraId="5284B1E3" w14:textId="5C7703D2" w:rsidR="008E0F58" w:rsidRPr="00C3331B" w:rsidRDefault="00292819" w:rsidP="00131FC1">
      <w:pPr>
        <w:keepNext/>
        <w:spacing w:after="120"/>
        <w:rPr>
          <w:rFonts w:cs="Segoe UI"/>
          <w:lang w:val="en-GB"/>
        </w:rPr>
      </w:pPr>
      <w:bookmarkStart w:id="47" w:name="OLE_LINK67"/>
      <w:r w:rsidRPr="00C3331B">
        <w:rPr>
          <w:rFonts w:cs="Segoe UI"/>
          <w:lang w:val="en-GB"/>
        </w:rPr>
        <w:t>In accordance with Section 73 et seq. of ZZVZ, a supplier who demonstrates that it meets the following requirements is qualified to perform a public contract:</w:t>
      </w:r>
    </w:p>
    <w:bookmarkEnd w:id="47"/>
    <w:p w14:paraId="08152009" w14:textId="7CC5514A" w:rsidR="008C1B7F" w:rsidRPr="00C3331B" w:rsidRDefault="008C1B7F" w:rsidP="00131FC1">
      <w:pPr>
        <w:pStyle w:val="Odstavecseseznamem"/>
        <w:keepLines/>
        <w:numPr>
          <w:ilvl w:val="0"/>
          <w:numId w:val="13"/>
        </w:numPr>
        <w:spacing w:after="0"/>
        <w:rPr>
          <w:rFonts w:cs="Segoe UI"/>
          <w:lang w:val="en-GB"/>
        </w:rPr>
      </w:pPr>
      <w:r w:rsidRPr="00C3331B">
        <w:rPr>
          <w:lang w:val="en-GB"/>
        </w:rPr>
        <w:fldChar w:fldCharType="begin"/>
      </w:r>
      <w:r w:rsidR="00292819" w:rsidRPr="00C3331B">
        <w:rPr>
          <w:lang w:val="en-GB"/>
        </w:rPr>
        <w:instrText>HYPERLINK  \l "_Základní_kvalifikační_předpoklady"</w:instrText>
      </w:r>
      <w:r w:rsidRPr="00C3331B">
        <w:rPr>
          <w:lang w:val="en-GB"/>
        </w:rPr>
      </w:r>
      <w:r w:rsidRPr="00C3331B">
        <w:rPr>
          <w:lang w:val="en-GB"/>
        </w:rPr>
        <w:fldChar w:fldCharType="separate"/>
      </w:r>
      <w:r w:rsidR="00292819" w:rsidRPr="00C3331B">
        <w:rPr>
          <w:rStyle w:val="Hypertextovodkaz"/>
          <w:rFonts w:cs="Segoe UI"/>
          <w:szCs w:val="22"/>
          <w:lang w:val="en-GB"/>
        </w:rPr>
        <w:t>basic</w:t>
      </w:r>
      <w:r w:rsidRPr="00C3331B">
        <w:rPr>
          <w:lang w:val="en-GB"/>
        </w:rPr>
        <w:fldChar w:fldCharType="end"/>
      </w:r>
      <w:r w:rsidRPr="00C3331B">
        <w:rPr>
          <w:rFonts w:cs="Segoe UI"/>
          <w:szCs w:val="22"/>
          <w:lang w:val="en-GB"/>
        </w:rPr>
        <w:t xml:space="preserve"> </w:t>
      </w:r>
      <w:r w:rsidR="009F670F" w:rsidRPr="00C3331B">
        <w:rPr>
          <w:rFonts w:cs="Segoe UI"/>
          <w:szCs w:val="22"/>
          <w:lang w:val="en-GB"/>
        </w:rPr>
        <w:t>qualifications</w:t>
      </w:r>
      <w:r w:rsidRPr="00C3331B">
        <w:rPr>
          <w:rFonts w:cs="Segoe UI"/>
          <w:szCs w:val="22"/>
          <w:lang w:val="en-GB"/>
        </w:rPr>
        <w:t xml:space="preserve"> (</w:t>
      </w:r>
      <w:r w:rsidR="009F670F" w:rsidRPr="00C3331B">
        <w:rPr>
          <w:rFonts w:cs="Segoe UI"/>
          <w:szCs w:val="22"/>
          <w:lang w:val="en-GB"/>
        </w:rPr>
        <w:t>paragraph</w:t>
      </w:r>
      <w:r w:rsidRPr="00C3331B">
        <w:rPr>
          <w:rFonts w:cs="Segoe UI"/>
          <w:szCs w:val="22"/>
          <w:lang w:val="en-GB"/>
        </w:rPr>
        <w:t xml:space="preserve"> </w:t>
      </w:r>
      <w:r w:rsidRPr="00C3331B">
        <w:rPr>
          <w:rFonts w:cs="Segoe UI"/>
          <w:szCs w:val="22"/>
          <w:lang w:val="en-GB"/>
        </w:rPr>
        <w:fldChar w:fldCharType="begin"/>
      </w:r>
      <w:r w:rsidRPr="00C3331B">
        <w:rPr>
          <w:rFonts w:cs="Segoe UI"/>
          <w:szCs w:val="22"/>
          <w:lang w:val="en-GB"/>
        </w:rPr>
        <w:instrText xml:space="preserve"> REF _Ref519076842 \r \h  \* MERGEFORMAT </w:instrText>
      </w:r>
      <w:r w:rsidRPr="00C3331B">
        <w:rPr>
          <w:rFonts w:cs="Segoe UI"/>
          <w:szCs w:val="22"/>
          <w:lang w:val="en-GB"/>
        </w:rPr>
      </w:r>
      <w:r w:rsidRPr="00C3331B">
        <w:rPr>
          <w:rFonts w:cs="Segoe UI"/>
          <w:szCs w:val="22"/>
          <w:lang w:val="en-GB"/>
        </w:rPr>
        <w:fldChar w:fldCharType="separate"/>
      </w:r>
      <w:r w:rsidRPr="00C3331B">
        <w:rPr>
          <w:rFonts w:cs="Segoe UI"/>
          <w:szCs w:val="22"/>
          <w:lang w:val="en-GB"/>
        </w:rPr>
        <w:t>6.1</w:t>
      </w:r>
      <w:r w:rsidRPr="00C3331B">
        <w:rPr>
          <w:rFonts w:cs="Segoe UI"/>
          <w:szCs w:val="22"/>
          <w:lang w:val="en-GB"/>
        </w:rPr>
        <w:fldChar w:fldCharType="end"/>
      </w:r>
      <w:r w:rsidRPr="00C3331B">
        <w:rPr>
          <w:rFonts w:cs="Segoe UI"/>
          <w:szCs w:val="22"/>
          <w:lang w:val="en-GB"/>
        </w:rPr>
        <w:t>)</w:t>
      </w:r>
    </w:p>
    <w:p w14:paraId="3E9ED024" w14:textId="38CC7B52" w:rsidR="00DD282D" w:rsidRPr="00C3331B" w:rsidRDefault="00292819" w:rsidP="00131FC1">
      <w:pPr>
        <w:pStyle w:val="Odstavecseseznamem"/>
        <w:keepLines/>
        <w:numPr>
          <w:ilvl w:val="0"/>
          <w:numId w:val="13"/>
        </w:numPr>
        <w:spacing w:after="0"/>
        <w:rPr>
          <w:rFonts w:cs="Segoe UI"/>
          <w:lang w:val="en-GB"/>
        </w:rPr>
      </w:pPr>
      <w:hyperlink w:anchor="_Profesní_kvalifikační_předpoklady" w:history="1">
        <w:r w:rsidRPr="00C3331B">
          <w:rPr>
            <w:rStyle w:val="Hypertextovodkaz"/>
            <w:rFonts w:cs="Segoe UI"/>
            <w:lang w:val="en-GB"/>
          </w:rPr>
          <w:t>professional</w:t>
        </w:r>
      </w:hyperlink>
      <w:r w:rsidRPr="00C3331B">
        <w:rPr>
          <w:lang w:val="en-GB"/>
        </w:rPr>
        <w:t xml:space="preserve"> </w:t>
      </w:r>
      <w:r w:rsidR="009F670F" w:rsidRPr="00C3331B">
        <w:rPr>
          <w:lang w:val="en-GB"/>
        </w:rPr>
        <w:t>qualifications</w:t>
      </w:r>
      <w:r w:rsidR="002A677C" w:rsidRPr="00C3331B">
        <w:rPr>
          <w:rFonts w:cs="Segoe UI"/>
          <w:lang w:val="en-GB"/>
        </w:rPr>
        <w:t xml:space="preserve"> </w:t>
      </w:r>
      <w:r w:rsidR="008C1B7F" w:rsidRPr="00C3331B">
        <w:rPr>
          <w:rFonts w:cs="Segoe UI"/>
          <w:lang w:val="en-GB"/>
        </w:rPr>
        <w:t>(</w:t>
      </w:r>
      <w:r w:rsidR="009F670F" w:rsidRPr="00C3331B">
        <w:rPr>
          <w:rFonts w:cs="Segoe UI"/>
          <w:lang w:val="en-GB"/>
        </w:rPr>
        <w:t>paragraph</w:t>
      </w:r>
      <w:r w:rsidR="008C1B7F" w:rsidRPr="00C3331B">
        <w:rPr>
          <w:rFonts w:cs="Segoe UI"/>
          <w:lang w:val="en-GB"/>
        </w:rPr>
        <w:t xml:space="preserve"> 6.2) </w:t>
      </w:r>
      <w:r w:rsidR="002A677C" w:rsidRPr="00C3331B">
        <w:rPr>
          <w:rFonts w:cs="Segoe UI"/>
          <w:lang w:val="en-GB"/>
        </w:rPr>
        <w:t>a</w:t>
      </w:r>
    </w:p>
    <w:p w14:paraId="3DB95C66" w14:textId="444DEE8C" w:rsidR="008E0F58" w:rsidRPr="00C3331B" w:rsidRDefault="00292819" w:rsidP="00B25588">
      <w:pPr>
        <w:pStyle w:val="Odstavecseseznamem"/>
        <w:numPr>
          <w:ilvl w:val="0"/>
          <w:numId w:val="13"/>
        </w:numPr>
        <w:rPr>
          <w:rFonts w:cs="Segoe UI"/>
          <w:lang w:val="en-GB"/>
        </w:rPr>
      </w:pPr>
      <w:hyperlink w:anchor="_Technická_kvalifikace_dle" w:history="1">
        <w:r w:rsidRPr="00C3331B">
          <w:rPr>
            <w:rStyle w:val="Hypertextovodkaz"/>
            <w:rFonts w:cs="Segoe UI"/>
            <w:lang w:val="en-GB"/>
          </w:rPr>
          <w:t>technical</w:t>
        </w:r>
      </w:hyperlink>
      <w:r w:rsidR="009F670F" w:rsidRPr="00C3331B">
        <w:rPr>
          <w:rFonts w:cs="Segoe UI"/>
          <w:lang w:val="en-GB"/>
        </w:rPr>
        <w:t xml:space="preserve"> qualifications </w:t>
      </w:r>
      <w:r w:rsidR="008C1B7F" w:rsidRPr="00C3331B">
        <w:rPr>
          <w:rFonts w:cs="Segoe UI"/>
          <w:lang w:val="en-GB"/>
        </w:rPr>
        <w:t>(</w:t>
      </w:r>
      <w:r w:rsidR="009F670F" w:rsidRPr="00C3331B">
        <w:rPr>
          <w:rFonts w:cs="Segoe UI"/>
          <w:lang w:val="en-GB"/>
        </w:rPr>
        <w:t>paragraph</w:t>
      </w:r>
      <w:r w:rsidR="008C1B7F" w:rsidRPr="00C3331B">
        <w:rPr>
          <w:rFonts w:cs="Segoe UI"/>
          <w:lang w:val="en-GB"/>
        </w:rPr>
        <w:t xml:space="preserve"> 6.3)</w:t>
      </w:r>
      <w:r w:rsidR="008E0F58" w:rsidRPr="00C3331B">
        <w:rPr>
          <w:rFonts w:cs="Segoe UI"/>
          <w:lang w:val="en-GB"/>
        </w:rPr>
        <w:t>.</w:t>
      </w:r>
    </w:p>
    <w:p w14:paraId="066E8271" w14:textId="434B7C25" w:rsidR="008C1B7F" w:rsidRPr="00C3331B" w:rsidRDefault="00DD41FB" w:rsidP="008C1B7F">
      <w:pPr>
        <w:pStyle w:val="Nadpis2"/>
        <w:ind w:left="992"/>
        <w:rPr>
          <w:rFonts w:cs="Segoe UI"/>
          <w:szCs w:val="22"/>
          <w:lang w:val="en-GB"/>
        </w:rPr>
      </w:pPr>
      <w:bookmarkStart w:id="48" w:name="_Základní_kvalifikační_předpoklady"/>
      <w:bookmarkStart w:id="49" w:name="_Profesní_kvalifikační_předpoklady"/>
      <w:bookmarkStart w:id="50" w:name="_Ref519076842"/>
      <w:bookmarkStart w:id="51" w:name="_Ref207708426"/>
      <w:bookmarkStart w:id="52" w:name="OLE_LINK68"/>
      <w:bookmarkStart w:id="53" w:name="_Ref207324121"/>
      <w:bookmarkStart w:id="54" w:name="_Ref207279342"/>
      <w:bookmarkStart w:id="55" w:name="_Ref519076862"/>
      <w:bookmarkEnd w:id="48"/>
      <w:bookmarkEnd w:id="49"/>
      <w:r w:rsidRPr="00C3331B">
        <w:rPr>
          <w:rFonts w:cs="Segoe UI"/>
          <w:szCs w:val="22"/>
          <w:lang w:val="en-GB"/>
        </w:rPr>
        <w:t xml:space="preserve">Basic eligibility in accordance with Section 74 of </w:t>
      </w:r>
      <w:r w:rsidR="008C1B7F" w:rsidRPr="00C3331B">
        <w:rPr>
          <w:rFonts w:cs="Segoe UI"/>
          <w:szCs w:val="22"/>
          <w:lang w:val="en-GB"/>
        </w:rPr>
        <w:t>ZZVZ</w:t>
      </w:r>
      <w:bookmarkEnd w:id="50"/>
      <w:bookmarkEnd w:id="51"/>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C1B7F" w:rsidRPr="00C3331B" w14:paraId="76A2910E" w14:textId="77777777" w:rsidTr="00B72401">
        <w:trPr>
          <w:trHeight w:val="624"/>
          <w:tblHeader/>
        </w:trPr>
        <w:tc>
          <w:tcPr>
            <w:tcW w:w="5315" w:type="dxa"/>
            <w:gridSpan w:val="2"/>
            <w:shd w:val="clear" w:color="auto" w:fill="BFBFBF"/>
          </w:tcPr>
          <w:bookmarkEnd w:id="52"/>
          <w:p w14:paraId="588EDFD2" w14:textId="4C2DC71A" w:rsidR="008C1B7F" w:rsidRPr="00C3331B" w:rsidRDefault="00DD41FB" w:rsidP="00B72401">
            <w:pPr>
              <w:pStyle w:val="MTLNormalhlavicka"/>
              <w:spacing w:line="276" w:lineRule="auto"/>
              <w:rPr>
                <w:rFonts w:cs="Segoe UI"/>
                <w:b/>
                <w:szCs w:val="22"/>
                <w:lang w:val="en-GB"/>
              </w:rPr>
            </w:pPr>
            <w:r w:rsidRPr="00C3331B">
              <w:rPr>
                <w:rFonts w:cs="Segoe UI"/>
                <w:b/>
                <w:szCs w:val="22"/>
                <w:lang w:val="en-GB"/>
              </w:rPr>
              <w:t>An eligible supplier is one who</w:t>
            </w:r>
          </w:p>
        </w:tc>
        <w:tc>
          <w:tcPr>
            <w:tcW w:w="3855" w:type="dxa"/>
            <w:shd w:val="clear" w:color="auto" w:fill="BFBFBF"/>
          </w:tcPr>
          <w:p w14:paraId="7C2D7305" w14:textId="0432B13D" w:rsidR="008C1B7F" w:rsidRPr="00C3331B" w:rsidRDefault="00623B66" w:rsidP="00B72401">
            <w:pPr>
              <w:pStyle w:val="MTLNormalhlavicka"/>
              <w:spacing w:line="276" w:lineRule="auto"/>
              <w:rPr>
                <w:rFonts w:cs="Segoe UI"/>
                <w:b/>
                <w:szCs w:val="22"/>
                <w:lang w:val="en-GB"/>
              </w:rPr>
            </w:pPr>
            <w:r w:rsidRPr="00C3331B">
              <w:rPr>
                <w:rFonts w:cs="Segoe UI"/>
                <w:b/>
                <w:szCs w:val="22"/>
                <w:lang w:val="en-GB"/>
              </w:rPr>
              <w:t>Method of proving basic eligibility (documents)</w:t>
            </w:r>
          </w:p>
        </w:tc>
      </w:tr>
      <w:tr w:rsidR="008C1B7F" w:rsidRPr="00C3331B" w14:paraId="53109C25" w14:textId="77777777" w:rsidTr="00B72401">
        <w:tc>
          <w:tcPr>
            <w:tcW w:w="496" w:type="dxa"/>
            <w:vAlign w:val="center"/>
          </w:tcPr>
          <w:p w14:paraId="55A3CB3C" w14:textId="77777777" w:rsidR="008C1B7F" w:rsidRPr="00C3331B" w:rsidRDefault="008C1B7F" w:rsidP="00B72401">
            <w:pPr>
              <w:pStyle w:val="Textkomente"/>
              <w:spacing w:after="120"/>
              <w:rPr>
                <w:rFonts w:cs="Segoe UI"/>
                <w:szCs w:val="22"/>
                <w:lang w:val="en-GB"/>
              </w:rPr>
            </w:pPr>
            <w:r w:rsidRPr="00C3331B">
              <w:rPr>
                <w:rFonts w:cs="Segoe UI"/>
                <w:szCs w:val="22"/>
                <w:lang w:val="en-GB"/>
              </w:rPr>
              <w:t>a)</w:t>
            </w:r>
          </w:p>
        </w:tc>
        <w:tc>
          <w:tcPr>
            <w:tcW w:w="4819" w:type="dxa"/>
            <w:vAlign w:val="center"/>
          </w:tcPr>
          <w:p w14:paraId="1414FB46" w14:textId="73435998" w:rsidR="006B7E2B" w:rsidRPr="00C3331B" w:rsidRDefault="006B7E2B" w:rsidP="006B7E2B">
            <w:pPr>
              <w:pStyle w:val="Textkomente"/>
              <w:spacing w:after="120"/>
              <w:rPr>
                <w:rFonts w:cs="Segoe UI"/>
                <w:szCs w:val="22"/>
                <w:lang w:val="en-GB"/>
              </w:rPr>
            </w:pPr>
            <w:r w:rsidRPr="00C3331B">
              <w:rPr>
                <w:rFonts w:cs="Segoe UI"/>
                <w:szCs w:val="22"/>
                <w:lang w:val="en-GB"/>
              </w:rPr>
              <w:t xml:space="preserve">has not been convicted in the country of its registered office in the last 5 years prior to the </w:t>
            </w:r>
            <w:r w:rsidRPr="00C3331B">
              <w:rPr>
                <w:rFonts w:cs="Segoe UI"/>
                <w:szCs w:val="22"/>
                <w:lang w:val="en-GB"/>
              </w:rPr>
              <w:lastRenderedPageBreak/>
              <w:t xml:space="preserve">commencement of the </w:t>
            </w:r>
            <w:r w:rsidR="001677B2">
              <w:rPr>
                <w:rFonts w:cs="Segoe UI"/>
                <w:szCs w:val="22"/>
                <w:lang w:val="en-GB"/>
              </w:rPr>
              <w:t>tender</w:t>
            </w:r>
            <w:r w:rsidRPr="00C3331B">
              <w:rPr>
                <w:rFonts w:cs="Segoe UI"/>
                <w:szCs w:val="22"/>
                <w:lang w:val="en-GB"/>
              </w:rPr>
              <w:t xml:space="preserve"> procedure for a criminal offense listed in Annex No. 3 to the ZZVZ or a similar criminal offense under the legal system of the country of the supplier's registered office; expunged convictions shall not be taken into </w:t>
            </w:r>
            <w:proofErr w:type="gramStart"/>
            <w:r w:rsidRPr="00C3331B">
              <w:rPr>
                <w:rFonts w:cs="Segoe UI"/>
                <w:szCs w:val="22"/>
                <w:lang w:val="en-GB"/>
              </w:rPr>
              <w:t>account;</w:t>
            </w:r>
            <w:proofErr w:type="gramEnd"/>
            <w:r w:rsidRPr="00C3331B">
              <w:rPr>
                <w:rFonts w:cs="Segoe UI"/>
                <w:szCs w:val="22"/>
                <w:lang w:val="en-GB"/>
              </w:rPr>
              <w:t xml:space="preserve"> </w:t>
            </w:r>
          </w:p>
          <w:p w14:paraId="03F87A95" w14:textId="77777777" w:rsidR="006B7E2B" w:rsidRPr="00C3331B" w:rsidRDefault="006B7E2B" w:rsidP="006B7E2B">
            <w:pPr>
              <w:pStyle w:val="Textkomente"/>
              <w:spacing w:after="120"/>
              <w:rPr>
                <w:rFonts w:cs="Segoe UI"/>
                <w:szCs w:val="22"/>
                <w:lang w:val="en-GB"/>
              </w:rPr>
            </w:pPr>
            <w:r w:rsidRPr="00C3331B">
              <w:rPr>
                <w:rFonts w:cs="Segoe UI"/>
                <w:szCs w:val="22"/>
                <w:lang w:val="en-GB"/>
              </w:rPr>
              <w:t xml:space="preserve">In the case of a legal entity, this condition must be met by the legal entity and by each member of its statutory body. </w:t>
            </w:r>
          </w:p>
          <w:p w14:paraId="6E836AE9" w14:textId="77777777" w:rsidR="006B7E2B" w:rsidRPr="00C3331B" w:rsidRDefault="006B7E2B" w:rsidP="006B7E2B">
            <w:pPr>
              <w:pStyle w:val="Textkomente"/>
              <w:spacing w:after="120"/>
              <w:rPr>
                <w:rFonts w:cs="Segoe UI"/>
                <w:szCs w:val="22"/>
                <w:lang w:val="en-GB"/>
              </w:rPr>
            </w:pPr>
            <w:r w:rsidRPr="00C3331B">
              <w:rPr>
                <w:rFonts w:cs="Segoe UI"/>
                <w:szCs w:val="22"/>
                <w:lang w:val="en-GB"/>
              </w:rPr>
              <w:t xml:space="preserve">If a member of the supplier's statutory body is a legal entity, this condition must be met by that legal entity, each member of the statutory body of that legal entity, and the person representing that legal entity in the supplier's statutory </w:t>
            </w:r>
            <w:proofErr w:type="gramStart"/>
            <w:r w:rsidRPr="00C3331B">
              <w:rPr>
                <w:rFonts w:cs="Segoe UI"/>
                <w:szCs w:val="22"/>
                <w:lang w:val="en-GB"/>
              </w:rPr>
              <w:t>body;</w:t>
            </w:r>
            <w:proofErr w:type="gramEnd"/>
          </w:p>
          <w:p w14:paraId="42A9631B" w14:textId="23A053C5" w:rsidR="006B7E2B" w:rsidRPr="00C3331B" w:rsidRDefault="006B7E2B" w:rsidP="006B7E2B">
            <w:pPr>
              <w:pStyle w:val="Textkomente"/>
              <w:spacing w:after="120"/>
              <w:rPr>
                <w:rFonts w:cs="Segoe UI"/>
                <w:szCs w:val="22"/>
                <w:lang w:val="en-GB"/>
              </w:rPr>
            </w:pPr>
            <w:r w:rsidRPr="00C3331B">
              <w:rPr>
                <w:rFonts w:cs="Segoe UI"/>
                <w:szCs w:val="22"/>
                <w:lang w:val="en-GB"/>
              </w:rPr>
              <w:t>The provisions of Section 74(3) of the ZZVZ apply to the demonstration of qualifications through a branch of the undertaking.</w:t>
            </w:r>
          </w:p>
          <w:p w14:paraId="07B88E19" w14:textId="6F4CD3BB" w:rsidR="00623B66" w:rsidRPr="00C3331B" w:rsidRDefault="006B7E2B" w:rsidP="006B7E2B">
            <w:pPr>
              <w:pStyle w:val="Textkomente"/>
              <w:spacing w:after="120"/>
              <w:rPr>
                <w:rFonts w:cs="Segoe UI"/>
                <w:szCs w:val="22"/>
                <w:lang w:val="en-GB"/>
              </w:rPr>
            </w:pPr>
            <w:r w:rsidRPr="00C3331B">
              <w:rPr>
                <w:rFonts w:cs="Segoe UI"/>
                <w:szCs w:val="22"/>
                <w:lang w:val="en-GB"/>
              </w:rPr>
              <w:t xml:space="preserve">A branch of an undertaking with its registered office in the Czech Republic is considered, pursuant to Section 5 of the </w:t>
            </w:r>
            <w:r w:rsidR="00477463" w:rsidRPr="00C3331B">
              <w:rPr>
                <w:rFonts w:cs="Segoe UI"/>
                <w:szCs w:val="22"/>
                <w:lang w:val="en-GB"/>
              </w:rPr>
              <w:t>ZZVZ</w:t>
            </w:r>
            <w:r w:rsidRPr="00C3331B">
              <w:rPr>
                <w:rFonts w:cs="Segoe UI"/>
                <w:szCs w:val="22"/>
                <w:lang w:val="en-GB"/>
              </w:rPr>
              <w:t>, to be a supplier with its registered office in the Czech Republic.</w:t>
            </w:r>
          </w:p>
          <w:p w14:paraId="2CE2F6B5" w14:textId="08350DA1" w:rsidR="008C1B7F" w:rsidRPr="00C3331B" w:rsidRDefault="008C1B7F" w:rsidP="00B72401">
            <w:pPr>
              <w:pStyle w:val="Textkomente"/>
              <w:spacing w:after="120"/>
              <w:rPr>
                <w:rFonts w:cs="Segoe UI"/>
                <w:szCs w:val="22"/>
                <w:lang w:val="en-GB"/>
              </w:rPr>
            </w:pPr>
          </w:p>
        </w:tc>
        <w:tc>
          <w:tcPr>
            <w:tcW w:w="3855" w:type="dxa"/>
            <w:vAlign w:val="center"/>
          </w:tcPr>
          <w:p w14:paraId="1F600333"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lastRenderedPageBreak/>
              <w:t>Extract from the Criminal Register for</w:t>
            </w:r>
          </w:p>
          <w:p w14:paraId="41677DFD"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lastRenderedPageBreak/>
              <w:t>- every legal entity and</w:t>
            </w:r>
          </w:p>
          <w:p w14:paraId="3A59312C"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t>- every natural person</w:t>
            </w:r>
          </w:p>
          <w:p w14:paraId="4A87B3FC" w14:textId="60859127" w:rsidR="008C1B7F" w:rsidRPr="00C3331B" w:rsidRDefault="00892A5F" w:rsidP="00892A5F">
            <w:pPr>
              <w:pStyle w:val="Textkomente"/>
              <w:spacing w:before="60" w:after="60"/>
              <w:rPr>
                <w:rFonts w:cs="Segoe UI"/>
                <w:i/>
                <w:szCs w:val="22"/>
                <w:lang w:val="en-GB"/>
              </w:rPr>
            </w:pPr>
            <w:r w:rsidRPr="00C3331B">
              <w:rPr>
                <w:rFonts w:cs="Segoe UI"/>
                <w:i/>
                <w:szCs w:val="22"/>
                <w:lang w:val="en-GB"/>
              </w:rPr>
              <w:t xml:space="preserve">for whom it is required under the </w:t>
            </w:r>
            <w:r w:rsidR="00477463" w:rsidRPr="00C3331B">
              <w:rPr>
                <w:rFonts w:cs="Segoe UI"/>
                <w:i/>
                <w:szCs w:val="22"/>
                <w:lang w:val="en-GB"/>
              </w:rPr>
              <w:t>ZZVZ</w:t>
            </w:r>
            <w:r w:rsidR="00CF56A9">
              <w:rPr>
                <w:rFonts w:cs="Segoe UI"/>
                <w:i/>
                <w:szCs w:val="22"/>
                <w:lang w:val="en-GB"/>
              </w:rPr>
              <w:t xml:space="preserve"> </w:t>
            </w:r>
            <w:r w:rsidRPr="00C3331B">
              <w:rPr>
                <w:rFonts w:cs="Segoe UI"/>
                <w:i/>
                <w:szCs w:val="22"/>
                <w:lang w:val="en-GB"/>
              </w:rPr>
              <w:t>and the tender conditions.</w:t>
            </w:r>
          </w:p>
        </w:tc>
      </w:tr>
      <w:tr w:rsidR="008C1B7F" w:rsidRPr="00C3331B" w14:paraId="3687F4ED" w14:textId="77777777" w:rsidTr="00B72401">
        <w:tc>
          <w:tcPr>
            <w:tcW w:w="496" w:type="dxa"/>
            <w:vAlign w:val="center"/>
          </w:tcPr>
          <w:p w14:paraId="3F4309DD" w14:textId="77777777" w:rsidR="008C1B7F" w:rsidRPr="00C3331B" w:rsidRDefault="008C1B7F" w:rsidP="00B72401">
            <w:pPr>
              <w:pStyle w:val="Textkomente"/>
              <w:spacing w:after="120"/>
              <w:rPr>
                <w:rFonts w:cs="Segoe UI"/>
                <w:szCs w:val="22"/>
                <w:lang w:val="en-GB"/>
              </w:rPr>
            </w:pPr>
            <w:r w:rsidRPr="00C3331B">
              <w:rPr>
                <w:rFonts w:cs="Segoe UI"/>
                <w:szCs w:val="22"/>
                <w:lang w:val="en-GB"/>
              </w:rPr>
              <w:lastRenderedPageBreak/>
              <w:t>b)</w:t>
            </w:r>
          </w:p>
        </w:tc>
        <w:tc>
          <w:tcPr>
            <w:tcW w:w="4819" w:type="dxa"/>
            <w:vAlign w:val="center"/>
          </w:tcPr>
          <w:p w14:paraId="09DE35A3" w14:textId="2BD7581A" w:rsidR="008C1B7F" w:rsidRPr="00C3331B" w:rsidRDefault="00892A5F" w:rsidP="00B72401">
            <w:pPr>
              <w:pStyle w:val="Textkomente"/>
              <w:spacing w:after="120"/>
              <w:rPr>
                <w:rFonts w:cs="Segoe UI"/>
                <w:szCs w:val="22"/>
                <w:lang w:val="en-GB"/>
              </w:rPr>
            </w:pPr>
            <w:r w:rsidRPr="00C3331B">
              <w:rPr>
                <w:rFonts w:cs="Segoe UI"/>
                <w:szCs w:val="22"/>
                <w:lang w:val="en-GB"/>
              </w:rPr>
              <w:t>has no outstanding tax arrears recorded in the tax records in the Czech Republic or in the country of its registered office;</w:t>
            </w:r>
          </w:p>
        </w:tc>
        <w:tc>
          <w:tcPr>
            <w:tcW w:w="3855" w:type="dxa"/>
            <w:vAlign w:val="center"/>
          </w:tcPr>
          <w:p w14:paraId="5193C7B2" w14:textId="784E21AE" w:rsidR="00892A5F" w:rsidRPr="00C3331B" w:rsidRDefault="008C1B7F" w:rsidP="00892A5F">
            <w:pPr>
              <w:pStyle w:val="Textkomente"/>
              <w:spacing w:after="120"/>
              <w:rPr>
                <w:rFonts w:cs="Segoe UI"/>
                <w:i/>
                <w:szCs w:val="22"/>
                <w:lang w:val="en-GB"/>
              </w:rPr>
            </w:pPr>
            <w:bookmarkStart w:id="56" w:name="OLE_LINK75"/>
            <w:r w:rsidRPr="00C3331B">
              <w:rPr>
                <w:rFonts w:cs="Segoe UI"/>
                <w:i/>
                <w:szCs w:val="22"/>
                <w:lang w:val="en-GB"/>
              </w:rPr>
              <w:t>-</w:t>
            </w:r>
            <w:bookmarkEnd w:id="56"/>
            <w:r w:rsidR="00892A5F" w:rsidRPr="00C3331B">
              <w:rPr>
                <w:rFonts w:cs="Segoe UI"/>
                <w:i/>
                <w:szCs w:val="22"/>
                <w:lang w:val="en-GB"/>
              </w:rPr>
              <w:t xml:space="preserve"> Confirmation from the relevant tax office </w:t>
            </w:r>
          </w:p>
          <w:p w14:paraId="2D60DCF8" w14:textId="77777777" w:rsidR="00892A5F" w:rsidRPr="00C3331B" w:rsidRDefault="00892A5F" w:rsidP="00892A5F">
            <w:pPr>
              <w:pStyle w:val="Textkomente"/>
              <w:spacing w:after="120"/>
              <w:rPr>
                <w:rFonts w:cs="Segoe UI"/>
                <w:i/>
                <w:szCs w:val="22"/>
                <w:lang w:val="en-GB"/>
              </w:rPr>
            </w:pPr>
            <w:r w:rsidRPr="00C3331B">
              <w:rPr>
                <w:rFonts w:cs="Segoe UI"/>
                <w:i/>
                <w:szCs w:val="22"/>
                <w:lang w:val="en-GB"/>
              </w:rPr>
              <w:t xml:space="preserve">and </w:t>
            </w:r>
          </w:p>
          <w:p w14:paraId="2CBC533B" w14:textId="7809DFBF" w:rsidR="00892A5F" w:rsidRPr="00C3331B" w:rsidRDefault="00892A5F" w:rsidP="00892A5F">
            <w:pPr>
              <w:pStyle w:val="Textkomente"/>
              <w:spacing w:after="120"/>
              <w:rPr>
                <w:rFonts w:cs="Segoe UI"/>
                <w:i/>
                <w:szCs w:val="22"/>
                <w:lang w:val="en-GB"/>
              </w:rPr>
            </w:pPr>
            <w:r w:rsidRPr="00C3331B">
              <w:rPr>
                <w:rFonts w:cs="Segoe UI"/>
                <w:i/>
                <w:szCs w:val="22"/>
                <w:lang w:val="en-GB"/>
              </w:rPr>
              <w:t>- A sworn statement from the supplier regarding excise duty, clearly demonstrating compliance with this qualification requirement.</w:t>
            </w:r>
          </w:p>
          <w:p w14:paraId="3ED618F3" w14:textId="48A775EC" w:rsidR="008C1B7F" w:rsidRPr="00C3331B" w:rsidRDefault="008C1B7F" w:rsidP="00B72401">
            <w:pPr>
              <w:pStyle w:val="Textkomente"/>
              <w:spacing w:after="120"/>
              <w:rPr>
                <w:rFonts w:cs="Segoe UI"/>
                <w:i/>
                <w:szCs w:val="22"/>
                <w:lang w:val="en-GB"/>
              </w:rPr>
            </w:pPr>
          </w:p>
        </w:tc>
      </w:tr>
      <w:tr w:rsidR="008C1B7F" w:rsidRPr="00C3331B" w14:paraId="423871C4" w14:textId="77777777" w:rsidTr="00B72401">
        <w:tc>
          <w:tcPr>
            <w:tcW w:w="496" w:type="dxa"/>
            <w:vAlign w:val="center"/>
          </w:tcPr>
          <w:p w14:paraId="18CBE8FD" w14:textId="77777777" w:rsidR="008C1B7F" w:rsidRPr="00C3331B" w:rsidRDefault="008C1B7F" w:rsidP="00B72401">
            <w:pPr>
              <w:pStyle w:val="Textkomente"/>
              <w:spacing w:after="120"/>
              <w:rPr>
                <w:rFonts w:cs="Segoe UI"/>
                <w:szCs w:val="22"/>
                <w:lang w:val="en-GB"/>
              </w:rPr>
            </w:pPr>
            <w:r w:rsidRPr="00C3331B">
              <w:rPr>
                <w:rFonts w:cs="Segoe UI"/>
                <w:szCs w:val="22"/>
                <w:lang w:val="en-GB"/>
              </w:rPr>
              <w:t>c)</w:t>
            </w:r>
          </w:p>
        </w:tc>
        <w:tc>
          <w:tcPr>
            <w:tcW w:w="4819" w:type="dxa"/>
            <w:vAlign w:val="center"/>
          </w:tcPr>
          <w:p w14:paraId="61B5F0EC" w14:textId="059221AE" w:rsidR="008C1B7F" w:rsidRPr="00C3331B" w:rsidRDefault="00371B82" w:rsidP="00B72401">
            <w:pPr>
              <w:pStyle w:val="Textkomente"/>
              <w:spacing w:after="120"/>
              <w:rPr>
                <w:rFonts w:cs="Segoe UI"/>
                <w:szCs w:val="22"/>
                <w:lang w:val="en-GB"/>
              </w:rPr>
            </w:pPr>
            <w:r w:rsidRPr="00C3331B">
              <w:rPr>
                <w:rFonts w:cs="Segoe UI"/>
                <w:szCs w:val="22"/>
                <w:lang w:val="en-GB"/>
              </w:rPr>
              <w:t>has no outstanding insurance premiums or penalties for public health insurance in the Czech Republic or in the country of its registered office;</w:t>
            </w:r>
          </w:p>
        </w:tc>
        <w:tc>
          <w:tcPr>
            <w:tcW w:w="3855" w:type="dxa"/>
            <w:vAlign w:val="center"/>
          </w:tcPr>
          <w:p w14:paraId="1BE884B9" w14:textId="6E93BC61" w:rsidR="008C1B7F" w:rsidRPr="00C3331B" w:rsidRDefault="00371B82" w:rsidP="00B72401">
            <w:pPr>
              <w:pStyle w:val="Textkomente"/>
              <w:spacing w:after="120"/>
              <w:rPr>
                <w:rFonts w:cs="Segoe UI"/>
                <w:i/>
                <w:szCs w:val="22"/>
                <w:lang w:val="en-GB"/>
              </w:rPr>
            </w:pPr>
            <w:r w:rsidRPr="00C3331B">
              <w:rPr>
                <w:rFonts w:cs="Segoe UI"/>
                <w:i/>
                <w:szCs w:val="22"/>
                <w:lang w:val="en-GB"/>
              </w:rPr>
              <w:t>A</w:t>
            </w:r>
            <w:r w:rsidR="00CF56A9">
              <w:rPr>
                <w:rFonts w:cs="Segoe UI"/>
                <w:i/>
                <w:szCs w:val="22"/>
                <w:lang w:val="en-GB"/>
              </w:rPr>
              <w:t>n</w:t>
            </w:r>
            <w:r w:rsidRPr="00C3331B">
              <w:rPr>
                <w:rFonts w:cs="Segoe UI"/>
                <w:i/>
                <w:szCs w:val="22"/>
                <w:lang w:val="en-GB"/>
              </w:rPr>
              <w:t xml:space="preserve"> </w:t>
            </w:r>
            <w:r w:rsidR="00CF56A9">
              <w:rPr>
                <w:rFonts w:cs="Segoe UI"/>
                <w:i/>
                <w:szCs w:val="22"/>
                <w:lang w:val="en-GB"/>
              </w:rPr>
              <w:t>affidavit of</w:t>
            </w:r>
            <w:r w:rsidRPr="00C3331B">
              <w:rPr>
                <w:rFonts w:cs="Segoe UI"/>
                <w:i/>
                <w:szCs w:val="22"/>
                <w:lang w:val="en-GB"/>
              </w:rPr>
              <w:t xml:space="preserve"> the supplier clearly demonstrating compliance with this qualification requirement.</w:t>
            </w:r>
          </w:p>
        </w:tc>
      </w:tr>
      <w:tr w:rsidR="008C1B7F" w:rsidRPr="00C3331B" w14:paraId="1BE176B4" w14:textId="77777777" w:rsidTr="00B72401">
        <w:tc>
          <w:tcPr>
            <w:tcW w:w="496" w:type="dxa"/>
            <w:vAlign w:val="center"/>
          </w:tcPr>
          <w:p w14:paraId="0A714DC3" w14:textId="77777777" w:rsidR="008C1B7F" w:rsidRPr="00C3331B" w:rsidRDefault="008C1B7F" w:rsidP="00B72401">
            <w:pPr>
              <w:pStyle w:val="Textkomente"/>
              <w:spacing w:after="120"/>
              <w:rPr>
                <w:rFonts w:cs="Segoe UI"/>
                <w:szCs w:val="22"/>
                <w:lang w:val="en-GB"/>
              </w:rPr>
            </w:pPr>
            <w:r w:rsidRPr="00C3331B">
              <w:rPr>
                <w:rFonts w:cs="Segoe UI"/>
                <w:szCs w:val="22"/>
                <w:lang w:val="en-GB"/>
              </w:rPr>
              <w:lastRenderedPageBreak/>
              <w:t>d)</w:t>
            </w:r>
          </w:p>
        </w:tc>
        <w:tc>
          <w:tcPr>
            <w:tcW w:w="4819" w:type="dxa"/>
            <w:vAlign w:val="center"/>
          </w:tcPr>
          <w:p w14:paraId="37C0F859" w14:textId="6CA994F4" w:rsidR="008C1B7F" w:rsidRPr="00C3331B" w:rsidRDefault="004F301A" w:rsidP="00B72401">
            <w:pPr>
              <w:pStyle w:val="Textkomente"/>
              <w:spacing w:after="120"/>
              <w:rPr>
                <w:rFonts w:cs="Segoe UI"/>
                <w:szCs w:val="22"/>
                <w:lang w:val="en-GB"/>
              </w:rPr>
            </w:pPr>
            <w:r w:rsidRPr="00C3331B">
              <w:rPr>
                <w:rFonts w:cs="Segoe UI"/>
                <w:szCs w:val="22"/>
                <w:lang w:val="en-GB"/>
              </w:rPr>
              <w:t>has no outstanding arrears in insurance premiums or penalties for social security and contributions to state employment policy in the Czech Republic or in the country of its registered office;</w:t>
            </w:r>
          </w:p>
        </w:tc>
        <w:tc>
          <w:tcPr>
            <w:tcW w:w="3855" w:type="dxa"/>
            <w:vAlign w:val="center"/>
          </w:tcPr>
          <w:p w14:paraId="01044541" w14:textId="5F71C42E" w:rsidR="008C1B7F" w:rsidRPr="00C3331B" w:rsidRDefault="00B24775" w:rsidP="00B72401">
            <w:pPr>
              <w:pStyle w:val="Textkomente"/>
              <w:spacing w:after="120"/>
              <w:rPr>
                <w:rFonts w:cs="Segoe UI"/>
                <w:i/>
                <w:iCs/>
                <w:szCs w:val="22"/>
                <w:lang w:val="en-GB"/>
              </w:rPr>
            </w:pPr>
            <w:r w:rsidRPr="00C3331B">
              <w:rPr>
                <w:rFonts w:cs="Segoe UI"/>
                <w:i/>
                <w:iCs/>
                <w:szCs w:val="22"/>
                <w:lang w:val="en-GB"/>
              </w:rPr>
              <w:t>Confirmation from the relevant regional social security administration.</w:t>
            </w:r>
          </w:p>
        </w:tc>
      </w:tr>
      <w:tr w:rsidR="008C1B7F" w:rsidRPr="00C3331B" w14:paraId="367A4336" w14:textId="77777777" w:rsidTr="00B72401">
        <w:tc>
          <w:tcPr>
            <w:tcW w:w="496" w:type="dxa"/>
            <w:vAlign w:val="center"/>
          </w:tcPr>
          <w:p w14:paraId="339391B0" w14:textId="77777777" w:rsidR="008C1B7F" w:rsidRPr="00C3331B" w:rsidRDefault="008C1B7F" w:rsidP="00B72401">
            <w:pPr>
              <w:pStyle w:val="Textkomente"/>
              <w:spacing w:after="120"/>
              <w:rPr>
                <w:rFonts w:cs="Segoe UI"/>
                <w:szCs w:val="22"/>
                <w:lang w:val="en-GB"/>
              </w:rPr>
            </w:pPr>
            <w:r w:rsidRPr="00C3331B">
              <w:rPr>
                <w:rFonts w:cs="Segoe UI"/>
                <w:szCs w:val="22"/>
                <w:lang w:val="en-GB"/>
              </w:rPr>
              <w:t>e)</w:t>
            </w:r>
          </w:p>
        </w:tc>
        <w:tc>
          <w:tcPr>
            <w:tcW w:w="4819" w:type="dxa"/>
            <w:vAlign w:val="center"/>
          </w:tcPr>
          <w:p w14:paraId="3F48D80E" w14:textId="0EEF6BC7" w:rsidR="008C1B7F" w:rsidRPr="00C3331B" w:rsidRDefault="004F301A" w:rsidP="00B72401">
            <w:pPr>
              <w:pStyle w:val="Textkomente"/>
              <w:spacing w:after="120"/>
              <w:rPr>
                <w:rFonts w:cs="Segoe UI"/>
                <w:szCs w:val="22"/>
                <w:lang w:val="en-GB"/>
              </w:rPr>
            </w:pPr>
            <w:r w:rsidRPr="00C3331B">
              <w:rPr>
                <w:rFonts w:cs="Segoe UI"/>
                <w:szCs w:val="22"/>
                <w:lang w:val="en-GB"/>
              </w:rPr>
              <w:t>is not in liquidation, has not been declared bankrupt, has not been placed under receivership under any other legal regulation, or is not in a similar situation under the legal system of the country where the supplier is based.</w:t>
            </w:r>
          </w:p>
        </w:tc>
        <w:tc>
          <w:tcPr>
            <w:tcW w:w="3855" w:type="dxa"/>
            <w:vAlign w:val="center"/>
          </w:tcPr>
          <w:p w14:paraId="41732F82" w14:textId="77777777" w:rsidR="004F301A" w:rsidRPr="00C3331B" w:rsidRDefault="004F301A" w:rsidP="004F301A">
            <w:pPr>
              <w:pStyle w:val="Textkomente"/>
              <w:spacing w:after="120"/>
              <w:rPr>
                <w:rFonts w:cs="Segoe UI"/>
                <w:bCs/>
                <w:i/>
                <w:iCs/>
                <w:szCs w:val="22"/>
                <w:lang w:val="en-GB"/>
              </w:rPr>
            </w:pPr>
            <w:r w:rsidRPr="00C3331B">
              <w:rPr>
                <w:rFonts w:cs="Segoe UI"/>
                <w:bCs/>
                <w:i/>
                <w:iCs/>
                <w:szCs w:val="22"/>
                <w:lang w:val="en-GB"/>
              </w:rPr>
              <w:t xml:space="preserve">- Extract from the Commercial Register, </w:t>
            </w:r>
          </w:p>
          <w:p w14:paraId="7AF260DF" w14:textId="77777777" w:rsidR="004F301A" w:rsidRPr="00C3331B" w:rsidRDefault="004F301A" w:rsidP="004F301A">
            <w:pPr>
              <w:pStyle w:val="Textkomente"/>
              <w:spacing w:after="120"/>
              <w:rPr>
                <w:rFonts w:cs="Segoe UI"/>
                <w:bCs/>
                <w:i/>
                <w:iCs/>
                <w:szCs w:val="22"/>
                <w:lang w:val="en-GB"/>
              </w:rPr>
            </w:pPr>
            <w:r w:rsidRPr="00C3331B">
              <w:rPr>
                <w:rFonts w:cs="Segoe UI"/>
                <w:bCs/>
                <w:i/>
                <w:iCs/>
                <w:szCs w:val="22"/>
                <w:lang w:val="en-GB"/>
              </w:rPr>
              <w:t xml:space="preserve">or </w:t>
            </w:r>
          </w:p>
          <w:p w14:paraId="48D535B5" w14:textId="6916E1C6" w:rsidR="008C1B7F" w:rsidRPr="00C3331B" w:rsidRDefault="004F301A" w:rsidP="004F301A">
            <w:pPr>
              <w:pStyle w:val="Textkomente"/>
              <w:spacing w:after="120"/>
              <w:rPr>
                <w:rFonts w:cs="Segoe UI"/>
                <w:bCs/>
                <w:i/>
                <w:iCs/>
                <w:szCs w:val="22"/>
                <w:lang w:val="en-GB"/>
              </w:rPr>
            </w:pPr>
            <w:r w:rsidRPr="00C3331B">
              <w:rPr>
                <w:rFonts w:cs="Segoe UI"/>
                <w:bCs/>
                <w:i/>
                <w:iCs/>
                <w:szCs w:val="22"/>
                <w:lang w:val="en-GB"/>
              </w:rPr>
              <w:t>- Affidavit from the supplier regarding compliance with this requirement if the supplier is not registered in the Commercial Register.</w:t>
            </w:r>
          </w:p>
        </w:tc>
      </w:tr>
      <w:tr w:rsidR="008C1B7F" w:rsidRPr="00C3331B" w14:paraId="4AE727E3" w14:textId="77777777" w:rsidTr="00B72401">
        <w:tc>
          <w:tcPr>
            <w:tcW w:w="9170" w:type="dxa"/>
            <w:gridSpan w:val="3"/>
            <w:vAlign w:val="center"/>
          </w:tcPr>
          <w:p w14:paraId="4BACEA86" w14:textId="58B12EC8" w:rsidR="000168F6" w:rsidRPr="00C3331B" w:rsidRDefault="000168F6" w:rsidP="000168F6">
            <w:pPr>
              <w:pStyle w:val="Textkomente"/>
              <w:spacing w:after="120"/>
              <w:rPr>
                <w:rFonts w:cs="Segoe UI"/>
                <w:szCs w:val="22"/>
                <w:lang w:val="en-GB"/>
              </w:rPr>
            </w:pPr>
            <w:bookmarkStart w:id="57" w:name="OLE_LINK82"/>
            <w:r w:rsidRPr="00C3331B">
              <w:rPr>
                <w:rFonts w:cs="Segoe UI"/>
                <w:szCs w:val="22"/>
                <w:lang w:val="en-GB"/>
              </w:rPr>
              <w:t xml:space="preserve">Documents proving basic eligibility must demonstrate that the required eligibility has been met no later than 3 months prior to the start of the </w:t>
            </w:r>
            <w:r w:rsidR="001677B2">
              <w:rPr>
                <w:rFonts w:cs="Segoe UI"/>
                <w:szCs w:val="22"/>
                <w:lang w:val="en-GB"/>
              </w:rPr>
              <w:t>tender</w:t>
            </w:r>
            <w:r w:rsidRPr="00C3331B">
              <w:rPr>
                <w:rFonts w:cs="Segoe UI"/>
                <w:szCs w:val="22"/>
                <w:lang w:val="en-GB"/>
              </w:rPr>
              <w:t xml:space="preserve"> procedure (i.e., they must not be older than 3 months at the time of the start of the </w:t>
            </w:r>
            <w:r w:rsidR="001677B2">
              <w:rPr>
                <w:rFonts w:cs="Segoe UI"/>
                <w:szCs w:val="22"/>
                <w:lang w:val="en-GB"/>
              </w:rPr>
              <w:t>tender</w:t>
            </w:r>
            <w:r w:rsidRPr="00C3331B">
              <w:rPr>
                <w:rFonts w:cs="Segoe UI"/>
                <w:szCs w:val="22"/>
                <w:lang w:val="en-GB"/>
              </w:rPr>
              <w:t xml:space="preserve"> procedure).</w:t>
            </w:r>
          </w:p>
          <w:p w14:paraId="121857A6" w14:textId="2854F7B7" w:rsidR="008C1B7F" w:rsidRPr="00C3331B" w:rsidRDefault="000168F6" w:rsidP="000168F6">
            <w:pPr>
              <w:pStyle w:val="Textkomente"/>
              <w:spacing w:after="120"/>
              <w:rPr>
                <w:rFonts w:cs="Segoe UI"/>
                <w:szCs w:val="22"/>
                <w:lang w:val="en-GB"/>
              </w:rPr>
            </w:pPr>
            <w:r w:rsidRPr="00C3331B">
              <w:rPr>
                <w:rFonts w:cs="Segoe UI"/>
                <w:szCs w:val="22"/>
                <w:lang w:val="en-GB"/>
              </w:rPr>
              <w:t>The contractor may also prove basic eligibility by submitting an extract from the list of qualified contractors or a certificate issued under the certified contractor system</w:t>
            </w:r>
            <w:r w:rsidR="008C1B7F" w:rsidRPr="00C3331B">
              <w:rPr>
                <w:rFonts w:cs="Segoe UI"/>
                <w:szCs w:val="22"/>
                <w:lang w:val="en-GB"/>
              </w:rPr>
              <w:t>.</w:t>
            </w:r>
            <w:bookmarkEnd w:id="57"/>
          </w:p>
        </w:tc>
      </w:tr>
    </w:tbl>
    <w:p w14:paraId="63E68F35" w14:textId="53404E0E" w:rsidR="00087FD5" w:rsidRPr="00C3331B" w:rsidRDefault="00D2696B" w:rsidP="0021039D">
      <w:pPr>
        <w:pStyle w:val="Nadpis2"/>
        <w:rPr>
          <w:rFonts w:cs="Segoe UI"/>
          <w:lang w:val="en-GB"/>
        </w:rPr>
      </w:pPr>
      <w:bookmarkStart w:id="58" w:name="OLE_LINK83"/>
      <w:bookmarkEnd w:id="53"/>
      <w:bookmarkEnd w:id="54"/>
      <w:bookmarkEnd w:id="55"/>
      <w:r w:rsidRPr="00C3331B">
        <w:rPr>
          <w:rFonts w:cs="Segoe UI"/>
          <w:lang w:val="en-GB"/>
        </w:rPr>
        <w:t>Professional qualifications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B577D7" w:rsidRPr="00C3331B" w14:paraId="5999AA7C" w14:textId="77777777" w:rsidTr="00300E2A">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58"/>
          <w:p w14:paraId="5A232FFD" w14:textId="3BA7D6EB" w:rsidR="00B577D7" w:rsidRPr="00C3331B" w:rsidRDefault="00A439F5" w:rsidP="00300E2A">
            <w:pPr>
              <w:pStyle w:val="MTLNormalhlavicka"/>
              <w:rPr>
                <w:rFonts w:cs="Segoe UI"/>
                <w:b/>
                <w:lang w:val="en-GB"/>
              </w:rPr>
            </w:pPr>
            <w:r w:rsidRPr="00C3331B">
              <w:rPr>
                <w:rFonts w:cs="Segoe UI"/>
                <w:b/>
                <w:lang w:val="en-GB"/>
              </w:rPr>
              <w:t>Professional qualification is demonstrated by a supplier who submits</w:t>
            </w:r>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F4EFA1" w14:textId="5678E53F" w:rsidR="00B577D7" w:rsidRPr="00C3331B" w:rsidRDefault="00263112" w:rsidP="00300E2A">
            <w:pPr>
              <w:pStyle w:val="MTLNormalhlavicka"/>
              <w:rPr>
                <w:rFonts w:cs="Segoe UI"/>
                <w:b/>
                <w:lang w:val="en-GB"/>
              </w:rPr>
            </w:pPr>
            <w:r w:rsidRPr="00263112">
              <w:rPr>
                <w:rFonts w:cs="Segoe UI"/>
                <w:b/>
                <w:lang w:val="en-GB"/>
              </w:rPr>
              <w:t>Method of proving professional qualifications</w:t>
            </w:r>
            <w:r w:rsidR="00B577D7" w:rsidRPr="00C3331B">
              <w:rPr>
                <w:rFonts w:cs="Segoe UI"/>
                <w:b/>
                <w:lang w:val="en-GB"/>
              </w:rPr>
              <w:t xml:space="preserve"> (</w:t>
            </w:r>
            <w:r>
              <w:rPr>
                <w:rFonts w:cs="Segoe UI"/>
                <w:b/>
                <w:lang w:val="en-GB"/>
              </w:rPr>
              <w:t>documents</w:t>
            </w:r>
            <w:r w:rsidR="00B577D7" w:rsidRPr="00C3331B">
              <w:rPr>
                <w:rFonts w:cs="Segoe UI"/>
                <w:b/>
                <w:lang w:val="en-GB"/>
              </w:rPr>
              <w:t>)</w:t>
            </w:r>
          </w:p>
        </w:tc>
      </w:tr>
      <w:tr w:rsidR="00B577D7" w:rsidRPr="00C3331B" w14:paraId="52DA89B1" w14:textId="77777777" w:rsidTr="00300E2A">
        <w:tc>
          <w:tcPr>
            <w:tcW w:w="492" w:type="dxa"/>
            <w:tcBorders>
              <w:top w:val="single" w:sz="4" w:space="0" w:color="auto"/>
              <w:left w:val="single" w:sz="4" w:space="0" w:color="auto"/>
              <w:bottom w:val="single" w:sz="4" w:space="0" w:color="auto"/>
              <w:right w:val="single" w:sz="4" w:space="0" w:color="auto"/>
            </w:tcBorders>
            <w:vAlign w:val="center"/>
            <w:hideMark/>
          </w:tcPr>
          <w:p w14:paraId="772E3D52" w14:textId="77777777" w:rsidR="00B577D7" w:rsidRPr="00C3331B" w:rsidRDefault="00B577D7" w:rsidP="00300E2A">
            <w:pPr>
              <w:pStyle w:val="Textkomente"/>
              <w:jc w:val="center"/>
              <w:rPr>
                <w:rFonts w:cs="Segoe UI"/>
                <w:lang w:val="en-GB"/>
              </w:rPr>
            </w:pPr>
            <w:bookmarkStart w:id="59" w:name="OLE_LINK85"/>
            <w:r w:rsidRPr="00C3331B">
              <w:rPr>
                <w:rFonts w:cs="Segoe UI"/>
                <w:lang w:val="en-GB"/>
              </w:rPr>
              <w:t>a)</w:t>
            </w:r>
          </w:p>
        </w:tc>
        <w:tc>
          <w:tcPr>
            <w:tcW w:w="4735" w:type="dxa"/>
            <w:tcBorders>
              <w:top w:val="single" w:sz="4" w:space="0" w:color="auto"/>
              <w:left w:val="single" w:sz="4" w:space="0" w:color="auto"/>
              <w:bottom w:val="single" w:sz="4" w:space="0" w:color="auto"/>
              <w:right w:val="single" w:sz="4" w:space="0" w:color="auto"/>
            </w:tcBorders>
            <w:vAlign w:val="center"/>
          </w:tcPr>
          <w:p w14:paraId="43F370AB" w14:textId="007D228D" w:rsidR="00B577D7" w:rsidRPr="00C3331B" w:rsidRDefault="00E02A3E" w:rsidP="00300E2A">
            <w:pPr>
              <w:pStyle w:val="Textkomente"/>
              <w:spacing w:before="60" w:after="60"/>
              <w:rPr>
                <w:rFonts w:cs="Segoe UI"/>
                <w:lang w:val="en-GB"/>
              </w:rPr>
            </w:pPr>
            <w:r w:rsidRPr="00C3331B">
              <w:rPr>
                <w:rFonts w:cs="Segoe UI"/>
                <w:lang w:val="en-GB"/>
              </w:rPr>
              <w:t>an extract from the commercial register or other similar register.</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D362FF4" w14:textId="07E67156" w:rsidR="00B577D7" w:rsidRPr="00C3331B" w:rsidRDefault="00E02A3E" w:rsidP="00300E2A">
            <w:pPr>
              <w:rPr>
                <w:rFonts w:cs="Segoe UI"/>
                <w:i/>
                <w:lang w:val="en-GB"/>
              </w:rPr>
            </w:pPr>
            <w:r w:rsidRPr="00C3331B">
              <w:rPr>
                <w:rFonts w:cs="Segoe UI"/>
                <w:i/>
                <w:lang w:val="en-GB"/>
              </w:rPr>
              <w:t>An extract from the Commercial Register or an extract from another similar register, if another legal regulation requires entry in such a register</w:t>
            </w:r>
          </w:p>
        </w:tc>
      </w:tr>
      <w:bookmarkEnd w:id="59"/>
      <w:tr w:rsidR="00B577D7" w:rsidRPr="00C3331B" w14:paraId="6EA50D5D" w14:textId="77777777" w:rsidTr="00300E2A">
        <w:tc>
          <w:tcPr>
            <w:tcW w:w="9062" w:type="dxa"/>
            <w:gridSpan w:val="3"/>
            <w:tcBorders>
              <w:top w:val="single" w:sz="4" w:space="0" w:color="auto"/>
              <w:left w:val="single" w:sz="4" w:space="0" w:color="auto"/>
              <w:bottom w:val="single" w:sz="4" w:space="0" w:color="auto"/>
              <w:right w:val="single" w:sz="4" w:space="0" w:color="auto"/>
            </w:tcBorders>
            <w:hideMark/>
          </w:tcPr>
          <w:p w14:paraId="24E1346D" w14:textId="1167B77C" w:rsidR="00B577D7" w:rsidRPr="00C3331B" w:rsidRDefault="00E02A3E" w:rsidP="00300E2A">
            <w:pPr>
              <w:spacing w:before="120"/>
              <w:rPr>
                <w:rFonts w:cs="Segoe UI"/>
                <w:i/>
                <w:lang w:val="en-GB"/>
              </w:rPr>
            </w:pPr>
            <w:r w:rsidRPr="00C3331B">
              <w:rPr>
                <w:rFonts w:cs="Segoe UI"/>
                <w:lang w:val="en-GB"/>
              </w:rPr>
              <w:t xml:space="preserve">The contractor may also demonstrate compliance with the professional competence requirement by submitting an extract from the list of qualified contractors pursuant to Section 228 of the </w:t>
            </w:r>
            <w:r w:rsidR="00477463" w:rsidRPr="00C3331B">
              <w:rPr>
                <w:rFonts w:cs="Segoe UI"/>
                <w:lang w:val="en-GB"/>
              </w:rPr>
              <w:t xml:space="preserve">ZZVZ </w:t>
            </w:r>
            <w:r w:rsidRPr="00C3331B">
              <w:rPr>
                <w:rFonts w:cs="Segoe UI"/>
                <w:lang w:val="en-GB"/>
              </w:rPr>
              <w:t xml:space="preserve">or a certificate issued under the certified contractor system pursuant to Section 234 of the </w:t>
            </w:r>
            <w:r w:rsidR="00477463" w:rsidRPr="00C3331B">
              <w:rPr>
                <w:rFonts w:cs="Segoe UI"/>
                <w:lang w:val="en-GB"/>
              </w:rPr>
              <w:t>ZZVZ</w:t>
            </w:r>
            <w:r w:rsidRPr="00C3331B">
              <w:rPr>
                <w:rFonts w:cs="Segoe UI"/>
                <w:lang w:val="en-GB"/>
              </w:rPr>
              <w:t xml:space="preserve">, </w:t>
            </w:r>
            <w:r w:rsidRPr="00C3331B">
              <w:rPr>
                <w:rFonts w:cs="Segoe UI"/>
                <w:b/>
                <w:bCs/>
                <w:lang w:val="en-GB"/>
              </w:rPr>
              <w:t>to the extent that the information in</w:t>
            </w:r>
            <w:r w:rsidRPr="00C3331B">
              <w:rPr>
                <w:rFonts w:cs="Segoe UI"/>
                <w:lang w:val="en-GB"/>
              </w:rPr>
              <w:t xml:space="preserve"> </w:t>
            </w:r>
            <w:r w:rsidRPr="00C3331B">
              <w:rPr>
                <w:rFonts w:cs="Segoe UI"/>
                <w:b/>
                <w:bCs/>
                <w:lang w:val="en-GB"/>
              </w:rPr>
              <w:t>the extract</w:t>
            </w:r>
            <w:r w:rsidRPr="00C3331B">
              <w:rPr>
                <w:rFonts w:cs="Segoe UI"/>
                <w:lang w:val="en-GB"/>
              </w:rPr>
              <w:t xml:space="preserve"> </w:t>
            </w:r>
            <w:bookmarkStart w:id="60" w:name="OLE_LINK88"/>
            <w:r w:rsidR="00477463" w:rsidRPr="00C3331B">
              <w:rPr>
                <w:rFonts w:cs="Segoe UI"/>
                <w:b/>
                <w:bCs/>
                <w:lang w:val="en-GB"/>
              </w:rPr>
              <w:t>from the list of qualified suppliers</w:t>
            </w:r>
            <w:r w:rsidR="00477463" w:rsidRPr="00C3331B">
              <w:rPr>
                <w:rFonts w:cs="Segoe UI"/>
                <w:lang w:val="en-GB"/>
              </w:rPr>
              <w:t xml:space="preserve"> or a certificate proving that they meet the professional competence requirements.</w:t>
            </w:r>
            <w:bookmarkEnd w:id="60"/>
          </w:p>
        </w:tc>
      </w:tr>
    </w:tbl>
    <w:p w14:paraId="4C13F78E" w14:textId="7FCDACDF" w:rsidR="00735591" w:rsidRPr="00C3331B" w:rsidRDefault="00D8594F" w:rsidP="0021039D">
      <w:pPr>
        <w:pStyle w:val="Nadpis2"/>
        <w:rPr>
          <w:rFonts w:cs="Segoe UI"/>
          <w:lang w:val="en-GB"/>
        </w:rPr>
      </w:pPr>
      <w:bookmarkStart w:id="61" w:name="_Ekonomické_a_finanční"/>
      <w:bookmarkStart w:id="62" w:name="_Technické_kvalifikační_předpoklady"/>
      <w:bookmarkStart w:id="63" w:name="_Ekonomická_kvalifikace_dle"/>
      <w:bookmarkStart w:id="64" w:name="_Technická_kvalifikace_dle"/>
      <w:bookmarkStart w:id="65" w:name="_Hlk207278496"/>
      <w:bookmarkStart w:id="66" w:name="_Toc101326838"/>
      <w:bookmarkEnd w:id="61"/>
      <w:bookmarkEnd w:id="62"/>
      <w:bookmarkEnd w:id="63"/>
      <w:bookmarkEnd w:id="64"/>
      <w:r w:rsidRPr="00C3331B">
        <w:rPr>
          <w:rFonts w:cs="Segoe UI"/>
          <w:lang w:val="en-GB"/>
        </w:rPr>
        <w:lastRenderedPageBreak/>
        <w:t>Technical qualifications</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036"/>
      </w:tblGrid>
      <w:tr w:rsidR="00735591" w:rsidRPr="00C3331B" w14:paraId="437B2EC3" w14:textId="77777777" w:rsidTr="00C060E6">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65"/>
          <w:p w14:paraId="350CD1F0" w14:textId="703124CA" w:rsidR="00735591" w:rsidRPr="00C3331B" w:rsidRDefault="00D8594F" w:rsidP="003173F5">
            <w:pPr>
              <w:pStyle w:val="Textkomente"/>
              <w:widowControl w:val="0"/>
              <w:jc w:val="center"/>
              <w:rPr>
                <w:rFonts w:cs="Segoe UI"/>
                <w:b/>
                <w:szCs w:val="22"/>
                <w:lang w:val="en-GB"/>
              </w:rPr>
            </w:pPr>
            <w:r w:rsidRPr="00C3331B">
              <w:rPr>
                <w:rFonts w:cs="Segoe UI"/>
                <w:b/>
                <w:szCs w:val="22"/>
                <w:lang w:val="en-GB"/>
              </w:rPr>
              <w:t>Technical qualification is met by a supplier who submits</w:t>
            </w:r>
          </w:p>
        </w:tc>
        <w:tc>
          <w:tcPr>
            <w:tcW w:w="40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DEA560" w14:textId="2A0B5322" w:rsidR="00735591" w:rsidRPr="00C3331B" w:rsidRDefault="00263112" w:rsidP="003173F5">
            <w:pPr>
              <w:pStyle w:val="Textkomente"/>
              <w:widowControl w:val="0"/>
              <w:jc w:val="center"/>
              <w:rPr>
                <w:rFonts w:cs="Segoe UI"/>
                <w:b/>
                <w:szCs w:val="22"/>
                <w:lang w:val="en-GB"/>
              </w:rPr>
            </w:pPr>
            <w:r w:rsidRPr="00263112">
              <w:rPr>
                <w:rFonts w:cs="Segoe UI"/>
                <w:b/>
                <w:lang w:val="en-GB"/>
              </w:rPr>
              <w:t xml:space="preserve">Method of proving </w:t>
            </w:r>
            <w:r>
              <w:rPr>
                <w:rFonts w:cs="Segoe UI"/>
                <w:b/>
                <w:lang w:val="en-GB"/>
              </w:rPr>
              <w:t>technical</w:t>
            </w:r>
            <w:r w:rsidRPr="00263112">
              <w:rPr>
                <w:rFonts w:cs="Segoe UI"/>
                <w:b/>
                <w:lang w:val="en-GB"/>
              </w:rPr>
              <w:t xml:space="preserve"> qualifications</w:t>
            </w:r>
            <w:r w:rsidRPr="00C3331B">
              <w:rPr>
                <w:rFonts w:cs="Segoe UI"/>
                <w:b/>
                <w:lang w:val="en-GB"/>
              </w:rPr>
              <w:t xml:space="preserve"> (</w:t>
            </w:r>
            <w:r>
              <w:rPr>
                <w:rFonts w:cs="Segoe UI"/>
                <w:b/>
                <w:lang w:val="en-GB"/>
              </w:rPr>
              <w:t>documents</w:t>
            </w:r>
            <w:r w:rsidRPr="00C3331B">
              <w:rPr>
                <w:rFonts w:cs="Segoe UI"/>
                <w:b/>
                <w:lang w:val="en-GB"/>
              </w:rPr>
              <w:t>)</w:t>
            </w:r>
          </w:p>
        </w:tc>
      </w:tr>
      <w:tr w:rsidR="00735591" w:rsidRPr="00C3331B" w14:paraId="2C09239F"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67BDD557" w14:textId="77777777" w:rsidR="00735591" w:rsidRPr="00C3331B" w:rsidRDefault="00735591" w:rsidP="003173F5">
            <w:pPr>
              <w:pStyle w:val="Textkomente"/>
              <w:widowControl w:val="0"/>
              <w:jc w:val="center"/>
              <w:rPr>
                <w:rFonts w:cs="Segoe UI"/>
                <w:szCs w:val="22"/>
                <w:lang w:val="en-GB"/>
              </w:rPr>
            </w:pPr>
            <w:r w:rsidRPr="00C3331B">
              <w:rPr>
                <w:rFonts w:cs="Segoe UI"/>
                <w:szCs w:val="22"/>
                <w:lang w:val="en-GB"/>
              </w:rPr>
              <w:t>a)</w:t>
            </w:r>
          </w:p>
        </w:tc>
        <w:tc>
          <w:tcPr>
            <w:tcW w:w="4677" w:type="dxa"/>
            <w:tcBorders>
              <w:top w:val="single" w:sz="4" w:space="0" w:color="auto"/>
              <w:left w:val="single" w:sz="4" w:space="0" w:color="auto"/>
              <w:bottom w:val="single" w:sz="4" w:space="0" w:color="auto"/>
              <w:right w:val="single" w:sz="4" w:space="0" w:color="auto"/>
            </w:tcBorders>
            <w:vAlign w:val="center"/>
          </w:tcPr>
          <w:p w14:paraId="78AE5706" w14:textId="3D7B67BA" w:rsidR="006568B3" w:rsidRPr="00C3331B" w:rsidRDefault="008372FE" w:rsidP="003173F5">
            <w:pPr>
              <w:pStyle w:val="Textkomente"/>
              <w:widowControl w:val="0"/>
              <w:rPr>
                <w:rFonts w:cs="Segoe UI"/>
                <w:szCs w:val="22"/>
                <w:lang w:val="en-GB"/>
              </w:rPr>
            </w:pPr>
            <w:r w:rsidRPr="00C3331B">
              <w:rPr>
                <w:rFonts w:cs="Segoe UI"/>
                <w:szCs w:val="22"/>
                <w:lang w:val="en-GB"/>
              </w:rPr>
              <w:t>a list of significant contracts completed in the last 10 years prior to the commencement of the tender procedure.</w:t>
            </w:r>
          </w:p>
        </w:tc>
        <w:tc>
          <w:tcPr>
            <w:tcW w:w="4036" w:type="dxa"/>
            <w:tcBorders>
              <w:top w:val="single" w:sz="4" w:space="0" w:color="auto"/>
              <w:left w:val="single" w:sz="4" w:space="0" w:color="auto"/>
              <w:bottom w:val="single" w:sz="4" w:space="0" w:color="auto"/>
              <w:right w:val="single" w:sz="4" w:space="0" w:color="auto"/>
            </w:tcBorders>
            <w:vAlign w:val="center"/>
          </w:tcPr>
          <w:p w14:paraId="77CBAE9C" w14:textId="77777777" w:rsidR="008372FE" w:rsidRPr="00C3331B" w:rsidRDefault="008372FE" w:rsidP="008372FE">
            <w:pPr>
              <w:spacing w:after="0"/>
              <w:rPr>
                <w:rFonts w:cs="Segoe UI"/>
                <w:i/>
                <w:lang w:val="en-GB"/>
              </w:rPr>
            </w:pPr>
            <w:r w:rsidRPr="00C3331B">
              <w:rPr>
                <w:rFonts w:cs="Segoe UI"/>
                <w:i/>
                <w:lang w:val="en-GB"/>
              </w:rPr>
              <w:t>Submission of a list of significant contracts, which shall include at least the following information:</w:t>
            </w:r>
          </w:p>
          <w:p w14:paraId="29D3B960"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name of the contracting authority,</w:t>
            </w:r>
          </w:p>
          <w:p w14:paraId="32039FC5"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subject matter of the significant contract,</w:t>
            </w:r>
          </w:p>
          <w:p w14:paraId="4D00043C"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duration of the significant contract,</w:t>
            </w:r>
          </w:p>
          <w:p w14:paraId="683E5A69"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financial volume of the significant contract, if further required,</w:t>
            </w:r>
          </w:p>
          <w:p w14:paraId="71CA89BE" w14:textId="64C413B4" w:rsidR="008372FE" w:rsidRPr="00C3331B" w:rsidRDefault="008372FE" w:rsidP="008372FE">
            <w:pPr>
              <w:pStyle w:val="Odstavecseseznamem"/>
              <w:numPr>
                <w:ilvl w:val="0"/>
                <w:numId w:val="34"/>
              </w:numPr>
              <w:spacing w:after="0"/>
              <w:rPr>
                <w:rFonts w:cs="Segoe UI"/>
                <w:i/>
                <w:lang w:val="en-GB"/>
              </w:rPr>
            </w:pPr>
            <w:r w:rsidRPr="00C3331B">
              <w:rPr>
                <w:rFonts w:cs="Segoe UI"/>
                <w:i/>
                <w:lang w:val="en-GB"/>
              </w:rPr>
              <w:t>the client's contact person who can verify the implementation of the significant contract, including their contact email and telephone numbe</w:t>
            </w:r>
            <w:r w:rsidR="006C5AA8" w:rsidRPr="00C3331B">
              <w:rPr>
                <w:rFonts w:cs="Segoe UI"/>
                <w:i/>
                <w:lang w:val="en-GB"/>
              </w:rPr>
              <w:t>r.</w:t>
            </w:r>
          </w:p>
          <w:p w14:paraId="3F6EC2CA" w14:textId="77777777" w:rsidR="006C5AA8" w:rsidRPr="00C3331B" w:rsidRDefault="006C5AA8" w:rsidP="006C5AA8">
            <w:pPr>
              <w:spacing w:after="0"/>
              <w:rPr>
                <w:rFonts w:cs="Segoe UI"/>
                <w:i/>
                <w:lang w:val="en-GB"/>
              </w:rPr>
            </w:pPr>
          </w:p>
          <w:p w14:paraId="245A4BA9" w14:textId="34E08E3F" w:rsidR="00726E40" w:rsidRPr="00C3331B" w:rsidRDefault="008372FE" w:rsidP="008372FE">
            <w:pPr>
              <w:spacing w:after="0"/>
              <w:rPr>
                <w:rFonts w:cs="Segoe UI"/>
                <w:i/>
                <w:lang w:val="en-GB"/>
              </w:rPr>
            </w:pPr>
            <w:r w:rsidRPr="00C3331B">
              <w:rPr>
                <w:rFonts w:cs="Segoe UI"/>
                <w:i/>
                <w:lang w:val="en-GB"/>
              </w:rPr>
              <w:t xml:space="preserve">The list of significant contracts must clearly show that the contractor has implemented at least </w:t>
            </w:r>
            <w:r w:rsidR="00263112">
              <w:rPr>
                <w:rFonts w:cs="Segoe UI"/>
                <w:b/>
                <w:bCs/>
                <w:i/>
                <w:lang w:val="en-GB"/>
              </w:rPr>
              <w:t>2</w:t>
            </w:r>
            <w:r w:rsidRPr="00263112">
              <w:rPr>
                <w:rFonts w:cs="Segoe UI"/>
                <w:b/>
                <w:bCs/>
                <w:i/>
                <w:lang w:val="en-GB"/>
              </w:rPr>
              <w:t xml:space="preserve"> significant contracts</w:t>
            </w:r>
            <w:r w:rsidRPr="00C3331B">
              <w:rPr>
                <w:rFonts w:cs="Segoe UI"/>
                <w:i/>
                <w:lang w:val="en-GB"/>
              </w:rPr>
              <w:t xml:space="preserve"> in the specified period (i.e., in the last 10 years prior to the start of the tender procedure),</w:t>
            </w:r>
            <w:r w:rsidR="00263112">
              <w:rPr>
                <w:rFonts w:cs="Segoe UI"/>
                <w:i/>
                <w:lang w:val="en-GB"/>
              </w:rPr>
              <w:t xml:space="preserve"> </w:t>
            </w:r>
            <w:r w:rsidRPr="00263112">
              <w:rPr>
                <w:rFonts w:cs="Segoe UI"/>
                <w:i/>
                <w:lang w:val="en-GB"/>
              </w:rPr>
              <w:t xml:space="preserve">the subject of which (each of them) was </w:t>
            </w:r>
            <w:r w:rsidR="00263112" w:rsidRPr="00263112">
              <w:rPr>
                <w:rFonts w:cs="Segoe UI"/>
                <w:b/>
                <w:bCs/>
                <w:i/>
                <w:lang w:val="en-GB"/>
              </w:rPr>
              <w:t>the processing of production documentation</w:t>
            </w:r>
            <w:r w:rsidR="00263112" w:rsidRPr="00263112">
              <w:rPr>
                <w:rFonts w:cs="Segoe UI"/>
                <w:i/>
                <w:lang w:val="en-GB"/>
              </w:rPr>
              <w:t xml:space="preserve"> </w:t>
            </w:r>
            <w:r w:rsidR="00263112" w:rsidRPr="00263112">
              <w:rPr>
                <w:rFonts w:cs="Segoe UI"/>
                <w:b/>
                <w:bCs/>
                <w:i/>
                <w:lang w:val="en-GB"/>
              </w:rPr>
              <w:t xml:space="preserve">and the simultaneous execution of construction work related to the modification </w:t>
            </w:r>
            <w:r w:rsidR="00263112" w:rsidRPr="00263112">
              <w:rPr>
                <w:rFonts w:cs="Segoe UI"/>
                <w:i/>
                <w:lang w:val="en-GB"/>
              </w:rPr>
              <w:t xml:space="preserve">of the membrane walls of a steam boiler or other heat exchange surfaces of a steam boiler, whereby the subject matter of performance of </w:t>
            </w:r>
            <w:r w:rsidR="00263112" w:rsidRPr="00263112">
              <w:rPr>
                <w:rFonts w:cs="Segoe UI"/>
                <w:b/>
                <w:bCs/>
                <w:i/>
                <w:lang w:val="en-GB"/>
              </w:rPr>
              <w:t xml:space="preserve">at least 1 of the significant contracts also included the application of Inconel </w:t>
            </w:r>
            <w:r w:rsidR="00EF42D2">
              <w:rPr>
                <w:rFonts w:cs="Segoe UI"/>
                <w:b/>
                <w:bCs/>
                <w:i/>
                <w:lang w:val="en-GB"/>
              </w:rPr>
              <w:t>cladding</w:t>
            </w:r>
            <w:r w:rsidR="00EF42D2" w:rsidRPr="00263112">
              <w:rPr>
                <w:rFonts w:cs="Segoe UI"/>
                <w:b/>
                <w:bCs/>
                <w:i/>
                <w:lang w:val="en-GB"/>
              </w:rPr>
              <w:t xml:space="preserve"> </w:t>
            </w:r>
            <w:r w:rsidR="00263112" w:rsidRPr="00263112">
              <w:rPr>
                <w:rFonts w:cs="Segoe UI"/>
                <w:b/>
                <w:bCs/>
                <w:i/>
                <w:lang w:val="en-GB"/>
              </w:rPr>
              <w:t xml:space="preserve">on the heat exchange surfaces of steam boilers </w:t>
            </w:r>
            <w:r w:rsidR="00263112" w:rsidRPr="00263112">
              <w:rPr>
                <w:rFonts w:cs="Segoe UI"/>
                <w:i/>
                <w:lang w:val="en-GB"/>
              </w:rPr>
              <w:t xml:space="preserve">with a total </w:t>
            </w:r>
            <w:r w:rsidR="00263112" w:rsidRPr="00263112">
              <w:rPr>
                <w:rFonts w:cs="Segoe UI"/>
                <w:i/>
                <w:lang w:val="en-GB"/>
              </w:rPr>
              <w:lastRenderedPageBreak/>
              <w:t xml:space="preserve">financial volume of at least </w:t>
            </w:r>
            <w:r w:rsidR="00263112" w:rsidRPr="00263112">
              <w:rPr>
                <w:rFonts w:cs="Segoe UI"/>
                <w:b/>
                <w:bCs/>
                <w:i/>
                <w:lang w:val="en-GB"/>
              </w:rPr>
              <w:t>CZK 25 million excluding VAT/contract</w:t>
            </w:r>
            <w:r w:rsidR="00263112" w:rsidRPr="00263112">
              <w:rPr>
                <w:rFonts w:cs="Segoe UI"/>
                <w:i/>
                <w:lang w:val="en-GB"/>
              </w:rPr>
              <w:t>.</w:t>
            </w:r>
            <w:r w:rsidRPr="00C3331B">
              <w:rPr>
                <w:rFonts w:cs="Segoe UI"/>
                <w:i/>
                <w:lang w:val="en-GB"/>
              </w:rPr>
              <w:t xml:space="preserve"> </w:t>
            </w:r>
          </w:p>
          <w:p w14:paraId="4AE0773D" w14:textId="77777777" w:rsidR="00726E40" w:rsidRPr="00C3331B" w:rsidRDefault="00726E40" w:rsidP="008372FE">
            <w:pPr>
              <w:spacing w:after="0"/>
              <w:rPr>
                <w:rFonts w:cs="Segoe UI"/>
                <w:i/>
                <w:lang w:val="en-GB"/>
              </w:rPr>
            </w:pPr>
          </w:p>
          <w:p w14:paraId="39DB4594" w14:textId="3F46F4CE" w:rsidR="00735591" w:rsidRPr="00C3331B" w:rsidRDefault="00104D37" w:rsidP="008372FE">
            <w:pPr>
              <w:spacing w:after="0"/>
              <w:rPr>
                <w:rFonts w:cs="Segoe UI"/>
                <w:i/>
                <w:lang w:val="en-GB"/>
              </w:rPr>
            </w:pPr>
            <w:r w:rsidRPr="00C3331B">
              <w:rPr>
                <w:rFonts w:cs="Segoe UI"/>
                <w:i/>
                <w:lang w:val="en-GB"/>
              </w:rPr>
              <w:t>Unless otherwise specified, the supplier shall also meet the qualification requirements in the case of significant contracts commenced more than 10 years prior to the commencement of the procurement procedure, provided that they were completed within the last 10 years, or if they continued after the commencement of the procurement procedure, or if they are still ongoing, provided that the above parameters are met by the deadline for proving qualification (i.e., proper completion of the relevant part of the significant contract that meets the contracting authority's reference requirements).</w:t>
            </w:r>
          </w:p>
        </w:tc>
      </w:tr>
      <w:tr w:rsidR="00A9302F" w:rsidRPr="00C3331B" w14:paraId="77ED3712"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76C508A3" w14:textId="697C0C3A" w:rsidR="00A9302F" w:rsidRPr="00C3331B" w:rsidRDefault="005D6674" w:rsidP="003173F5">
            <w:pPr>
              <w:pStyle w:val="Textkomente"/>
              <w:widowControl w:val="0"/>
              <w:jc w:val="center"/>
              <w:rPr>
                <w:rFonts w:cs="Segoe UI"/>
                <w:szCs w:val="22"/>
                <w:lang w:val="en-GB"/>
              </w:rPr>
            </w:pPr>
            <w:bookmarkStart w:id="67" w:name="OLE_LINK94"/>
            <w:r w:rsidRPr="00C3331B">
              <w:rPr>
                <w:rFonts w:cs="Segoe UI"/>
                <w:szCs w:val="22"/>
                <w:lang w:val="en-GB"/>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7FE9436E" w14:textId="084F0AED" w:rsidR="00A9302F" w:rsidRPr="00C3331B" w:rsidRDefault="00104D37" w:rsidP="003173F5">
            <w:pPr>
              <w:pStyle w:val="Textkomente"/>
              <w:widowControl w:val="0"/>
              <w:rPr>
                <w:rFonts w:cs="Segoe UI"/>
                <w:szCs w:val="22"/>
                <w:lang w:val="en-GB"/>
              </w:rPr>
            </w:pPr>
            <w:r w:rsidRPr="00C3331B">
              <w:rPr>
                <w:rFonts w:cs="Segoe UI"/>
                <w:szCs w:val="22"/>
                <w:lang w:val="en-GB"/>
              </w:rPr>
              <w:t>certificates of education (if required) and professional qualifications of natural persons responsible for the provision of construction works</w:t>
            </w:r>
          </w:p>
        </w:tc>
        <w:tc>
          <w:tcPr>
            <w:tcW w:w="4036" w:type="dxa"/>
            <w:tcBorders>
              <w:top w:val="single" w:sz="4" w:space="0" w:color="auto"/>
              <w:left w:val="single" w:sz="4" w:space="0" w:color="auto"/>
              <w:bottom w:val="single" w:sz="4" w:space="0" w:color="auto"/>
              <w:right w:val="single" w:sz="4" w:space="0" w:color="auto"/>
            </w:tcBorders>
            <w:vAlign w:val="center"/>
          </w:tcPr>
          <w:p w14:paraId="326720E5" w14:textId="50FD83C0" w:rsidR="005D6674" w:rsidRPr="00C3331B" w:rsidRDefault="00104D37" w:rsidP="005D6674">
            <w:pPr>
              <w:pStyle w:val="Textkomente"/>
              <w:rPr>
                <w:rFonts w:cs="Segoe UI"/>
                <w:i/>
                <w:szCs w:val="22"/>
                <w:lang w:val="en-GB"/>
              </w:rPr>
            </w:pPr>
            <w:bookmarkStart w:id="68" w:name="OLE_LINK95"/>
            <w:r w:rsidRPr="00C3331B">
              <w:rPr>
                <w:rFonts w:cs="Segoe UI"/>
                <w:i/>
                <w:szCs w:val="22"/>
                <w:lang w:val="en-GB"/>
              </w:rPr>
              <w:t xml:space="preserve">The contracting authority requires each person to submit the following: </w:t>
            </w:r>
            <w:r w:rsidR="005D6674" w:rsidRPr="00C3331B">
              <w:rPr>
                <w:rFonts w:cs="Segoe UI"/>
                <w:i/>
                <w:szCs w:val="22"/>
                <w:lang w:val="en-GB"/>
              </w:rPr>
              <w:t xml:space="preserve"> </w:t>
            </w:r>
          </w:p>
          <w:bookmarkEnd w:id="68"/>
          <w:p w14:paraId="3965B4DA" w14:textId="5DBEBC20" w:rsidR="005D6674" w:rsidRPr="00C3331B" w:rsidRDefault="005D6674" w:rsidP="005D6674">
            <w:pPr>
              <w:pStyle w:val="Textkomente"/>
              <w:ind w:left="497" w:hanging="497"/>
              <w:rPr>
                <w:rFonts w:cs="Segoe UI"/>
                <w:i/>
                <w:szCs w:val="22"/>
                <w:lang w:val="en-GB"/>
              </w:rPr>
            </w:pPr>
            <w:r w:rsidRPr="00C3331B">
              <w:rPr>
                <w:rFonts w:cs="Segoe UI"/>
                <w:i/>
                <w:szCs w:val="22"/>
                <w:lang w:val="en-GB"/>
              </w:rPr>
              <w:t>•</w:t>
            </w:r>
            <w:r w:rsidRPr="00C3331B">
              <w:rPr>
                <w:rFonts w:cs="Segoe UI"/>
                <w:i/>
                <w:szCs w:val="22"/>
                <w:lang w:val="en-GB"/>
              </w:rPr>
              <w:tab/>
            </w:r>
            <w:bookmarkStart w:id="69" w:name="OLE_LINK96"/>
            <w:r w:rsidR="00556D99" w:rsidRPr="00C3331B">
              <w:rPr>
                <w:rFonts w:cs="Segoe UI"/>
                <w:i/>
                <w:szCs w:val="22"/>
                <w:lang w:val="en-GB"/>
              </w:rPr>
              <w:t xml:space="preserve">professional CV demonstrating compliance with the contracting authority's requirements (for reference experience, if required below, the supplier shall provide information verifying compliance with the requirement, including the contact details of the customer for such a contract, i.e., contact email and telephone number), </w:t>
            </w:r>
            <w:r w:rsidRPr="00C3331B">
              <w:rPr>
                <w:rFonts w:cs="Segoe UI"/>
                <w:i/>
                <w:szCs w:val="22"/>
                <w:lang w:val="en-GB"/>
              </w:rPr>
              <w:t xml:space="preserve"> </w:t>
            </w:r>
            <w:bookmarkEnd w:id="69"/>
          </w:p>
          <w:p w14:paraId="0DD7E9DD" w14:textId="1B5B72AC" w:rsidR="005D6674" w:rsidRPr="00C3331B" w:rsidRDefault="005D6674" w:rsidP="005D6674">
            <w:pPr>
              <w:pStyle w:val="Textkomente"/>
              <w:ind w:left="497" w:hanging="497"/>
              <w:rPr>
                <w:rFonts w:cs="Segoe UI"/>
                <w:i/>
                <w:szCs w:val="22"/>
                <w:lang w:val="en-GB"/>
              </w:rPr>
            </w:pPr>
            <w:r w:rsidRPr="00C3331B">
              <w:rPr>
                <w:rFonts w:cs="Segoe UI"/>
                <w:i/>
                <w:szCs w:val="22"/>
                <w:lang w:val="en-GB"/>
              </w:rPr>
              <w:t>•</w:t>
            </w:r>
            <w:bookmarkStart w:id="70" w:name="OLE_LINK97"/>
            <w:r w:rsidRPr="00C3331B">
              <w:rPr>
                <w:rFonts w:cs="Segoe UI"/>
                <w:i/>
                <w:szCs w:val="22"/>
                <w:lang w:val="en-GB"/>
              </w:rPr>
              <w:tab/>
            </w:r>
            <w:r w:rsidR="00556D99" w:rsidRPr="00C3331B">
              <w:rPr>
                <w:rFonts w:cs="Segoe UI"/>
                <w:i/>
                <w:szCs w:val="22"/>
                <w:lang w:val="en-GB"/>
              </w:rPr>
              <w:tab/>
              <w:t xml:space="preserve">information on whether the person is in an employment or other relationship with the supplier (in </w:t>
            </w:r>
            <w:r w:rsidR="00556D99" w:rsidRPr="00C3331B">
              <w:rPr>
                <w:rFonts w:cs="Segoe UI"/>
                <w:i/>
                <w:szCs w:val="22"/>
                <w:lang w:val="en-GB"/>
              </w:rPr>
              <w:lastRenderedPageBreak/>
              <w:t xml:space="preserve">which case, the supplier shall specify the nature of the relationship),  </w:t>
            </w:r>
            <w:r w:rsidRPr="00C3331B">
              <w:rPr>
                <w:rFonts w:cs="Segoe UI"/>
                <w:i/>
                <w:szCs w:val="22"/>
                <w:lang w:val="en-GB"/>
              </w:rPr>
              <w:t xml:space="preserve"> </w:t>
            </w:r>
            <w:bookmarkEnd w:id="70"/>
          </w:p>
          <w:p w14:paraId="2F336E85" w14:textId="7E36A9BA" w:rsidR="005D6674" w:rsidRPr="00C3331B" w:rsidRDefault="005D6674" w:rsidP="005D6674">
            <w:pPr>
              <w:tabs>
                <w:tab w:val="left" w:pos="638"/>
              </w:tabs>
              <w:ind w:left="497" w:hanging="425"/>
              <w:rPr>
                <w:rFonts w:cs="Segoe UI"/>
                <w:i/>
                <w:szCs w:val="22"/>
                <w:lang w:val="en-GB"/>
              </w:rPr>
            </w:pPr>
            <w:r w:rsidRPr="00C3331B">
              <w:rPr>
                <w:rFonts w:cs="Segoe UI"/>
                <w:i/>
                <w:szCs w:val="22"/>
                <w:lang w:val="en-GB"/>
              </w:rPr>
              <w:t>•</w:t>
            </w:r>
            <w:r w:rsidRPr="00C3331B">
              <w:rPr>
                <w:rFonts w:cs="Segoe UI"/>
                <w:i/>
                <w:szCs w:val="22"/>
                <w:lang w:val="en-GB"/>
              </w:rPr>
              <w:tab/>
            </w:r>
            <w:r w:rsidR="001C44B0" w:rsidRPr="00C3331B">
              <w:rPr>
                <w:rFonts w:cs="Segoe UI"/>
                <w:i/>
                <w:szCs w:val="22"/>
                <w:lang w:val="en-GB"/>
              </w:rPr>
              <w:t>documents proving compliance with the contracting authority's requirements for education or professional competence (relevant education document/certificate/authorization/license, if required below).</w:t>
            </w:r>
          </w:p>
          <w:p w14:paraId="6323B6BC" w14:textId="17559D64" w:rsidR="005D6674" w:rsidRPr="00C3331B" w:rsidRDefault="001C44B0" w:rsidP="005D6674">
            <w:pPr>
              <w:tabs>
                <w:tab w:val="left" w:pos="638"/>
              </w:tabs>
              <w:spacing w:after="120"/>
              <w:rPr>
                <w:rFonts w:cs="Segoe UI"/>
                <w:i/>
                <w:szCs w:val="22"/>
                <w:lang w:val="en-GB"/>
              </w:rPr>
            </w:pPr>
            <w:bookmarkStart w:id="71" w:name="OLE_LINK99"/>
            <w:r w:rsidRPr="00C3331B">
              <w:rPr>
                <w:rFonts w:cs="Segoe UI"/>
                <w:i/>
                <w:szCs w:val="22"/>
                <w:lang w:val="en-GB"/>
              </w:rPr>
              <w:t>The supplier shall submit documents proving the professional qualifications of the following persons:</w:t>
            </w:r>
          </w:p>
          <w:bookmarkEnd w:id="71"/>
          <w:p w14:paraId="70848A1B" w14:textId="076DC003" w:rsidR="001C44B0" w:rsidRPr="00C3331B" w:rsidRDefault="00F03099" w:rsidP="001C44B0">
            <w:pPr>
              <w:pStyle w:val="Odstavecseseznamem"/>
              <w:numPr>
                <w:ilvl w:val="0"/>
                <w:numId w:val="28"/>
              </w:numPr>
              <w:rPr>
                <w:rFonts w:cs="Segoe UI"/>
                <w:i/>
                <w:szCs w:val="22"/>
                <w:lang w:val="en-GB"/>
              </w:rPr>
            </w:pPr>
            <w:r w:rsidRPr="00C3331B">
              <w:rPr>
                <w:rFonts w:cs="Segoe UI"/>
                <w:b/>
                <w:i/>
                <w:szCs w:val="22"/>
                <w:u w:val="single"/>
                <w:lang w:val="en-GB"/>
              </w:rPr>
              <w:t xml:space="preserve">Chief Project Engineer </w:t>
            </w:r>
            <w:r w:rsidR="001C44B0" w:rsidRPr="00C3331B">
              <w:rPr>
                <w:rFonts w:cs="Segoe UI"/>
                <w:b/>
                <w:i/>
                <w:szCs w:val="22"/>
                <w:u w:val="single"/>
                <w:lang w:val="en-GB"/>
              </w:rPr>
              <w:t xml:space="preserve"> </w:t>
            </w:r>
          </w:p>
          <w:p w14:paraId="164974A9" w14:textId="77777777" w:rsidR="00263112" w:rsidRDefault="00F03099" w:rsidP="00263112">
            <w:pPr>
              <w:rPr>
                <w:rFonts w:cs="Segoe UI"/>
                <w:i/>
                <w:szCs w:val="22"/>
                <w:lang w:val="en-GB"/>
              </w:rPr>
            </w:pPr>
            <w:bookmarkStart w:id="72" w:name="OLE_LINK101"/>
            <w:r w:rsidRPr="00C3331B">
              <w:rPr>
                <w:rFonts w:cs="Segoe UI"/>
                <w:i/>
                <w:szCs w:val="22"/>
                <w:lang w:val="en-GB"/>
              </w:rPr>
              <w:t>This person must have:</w:t>
            </w:r>
            <w:bookmarkEnd w:id="72"/>
          </w:p>
          <w:p w14:paraId="245E8408" w14:textId="1F05003E" w:rsidR="00263112" w:rsidRPr="00263112" w:rsidRDefault="00F00F02" w:rsidP="00263112">
            <w:pPr>
              <w:pStyle w:val="Odstavecseseznamem"/>
              <w:numPr>
                <w:ilvl w:val="0"/>
                <w:numId w:val="27"/>
              </w:numPr>
              <w:ind w:left="426" w:hanging="284"/>
              <w:contextualSpacing w:val="0"/>
              <w:rPr>
                <w:rFonts w:cs="Segoe UI"/>
                <w:i/>
                <w:szCs w:val="22"/>
                <w:lang w:val="en-GB"/>
              </w:rPr>
            </w:pPr>
            <w:r w:rsidRPr="00263112">
              <w:rPr>
                <w:rFonts w:cs="Segoe UI"/>
                <w:i/>
                <w:szCs w:val="22"/>
                <w:lang w:val="en-GB"/>
              </w:rPr>
              <w:t xml:space="preserve">experience in the position of chief project engineer (or in a position with similar responsibilities and scope of activities) </w:t>
            </w:r>
            <w:r w:rsidR="00263112" w:rsidRPr="00263112">
              <w:rPr>
                <w:i/>
                <w:iCs/>
                <w:szCs w:val="22"/>
                <w:lang w:val="en-GB"/>
              </w:rPr>
              <w:t xml:space="preserve">in the execution of at least </w:t>
            </w:r>
            <w:r w:rsidR="00263112" w:rsidRPr="00263112">
              <w:rPr>
                <w:b/>
                <w:bCs/>
                <w:i/>
                <w:iCs/>
                <w:szCs w:val="22"/>
                <w:lang w:val="en-GB"/>
              </w:rPr>
              <w:t xml:space="preserve">1 significant contract </w:t>
            </w:r>
            <w:r w:rsidR="00263112" w:rsidRPr="00263112">
              <w:rPr>
                <w:i/>
                <w:iCs/>
                <w:szCs w:val="22"/>
                <w:lang w:val="en-GB"/>
              </w:rPr>
              <w:t xml:space="preserve">that meets the requirements of the contracting authority according to paragraph 6.3 letter a) of the Call for tenders and tender documentation, including the requirement for the execution period (however, it does not have to </w:t>
            </w:r>
            <w:r w:rsidR="00263112" w:rsidRPr="00263112">
              <w:rPr>
                <w:rFonts w:cs="Segoe UI"/>
                <w:i/>
                <w:iCs/>
                <w:szCs w:val="24"/>
                <w:lang w:val="en-GB"/>
              </w:rPr>
              <w:t xml:space="preserve">be an identical reference </w:t>
            </w:r>
            <w:r w:rsidR="00263112" w:rsidRPr="00263112">
              <w:rPr>
                <w:rFonts w:cs="Segoe UI"/>
                <w:i/>
                <w:iCs/>
                <w:szCs w:val="22"/>
                <w:lang w:val="en-GB"/>
              </w:rPr>
              <w:t xml:space="preserve">of </w:t>
            </w:r>
            <w:r w:rsidR="00263112" w:rsidRPr="00263112">
              <w:rPr>
                <w:i/>
                <w:iCs/>
                <w:szCs w:val="22"/>
                <w:lang w:val="en-GB"/>
              </w:rPr>
              <w:t>significant</w:t>
            </w:r>
            <w:r w:rsidR="00263112" w:rsidRPr="00263112">
              <w:rPr>
                <w:rFonts w:cs="Segoe UI"/>
                <w:i/>
                <w:iCs/>
                <w:szCs w:val="22"/>
                <w:lang w:val="en-GB"/>
              </w:rPr>
              <w:t xml:space="preserve"> contract through which the participant demonstrates  qualifications).</w:t>
            </w:r>
          </w:p>
          <w:p w14:paraId="7D2B6B56" w14:textId="54F6B0B6" w:rsidR="005D6674" w:rsidRPr="00C3331B" w:rsidRDefault="008B2309" w:rsidP="00263112">
            <w:pPr>
              <w:pStyle w:val="Odstavecseseznamem"/>
              <w:numPr>
                <w:ilvl w:val="0"/>
                <w:numId w:val="28"/>
              </w:numPr>
              <w:spacing w:before="240"/>
              <w:ind w:left="714" w:hanging="357"/>
              <w:contextualSpacing w:val="0"/>
              <w:rPr>
                <w:rFonts w:cs="Segoe UI"/>
                <w:b/>
                <w:i/>
                <w:szCs w:val="22"/>
                <w:u w:val="single"/>
                <w:lang w:val="en-GB"/>
              </w:rPr>
            </w:pPr>
            <w:bookmarkStart w:id="73" w:name="OLE_LINK103"/>
            <w:r w:rsidRPr="00C3331B">
              <w:rPr>
                <w:rFonts w:cs="Segoe UI"/>
                <w:b/>
                <w:i/>
                <w:szCs w:val="22"/>
                <w:u w:val="single"/>
                <w:lang w:val="en-GB"/>
              </w:rPr>
              <w:t xml:space="preserve">Site manager </w:t>
            </w:r>
            <w:r w:rsidR="005D6674" w:rsidRPr="00C3331B">
              <w:rPr>
                <w:rFonts w:cs="Segoe UI"/>
                <w:b/>
                <w:i/>
                <w:szCs w:val="22"/>
                <w:u w:val="single"/>
                <w:lang w:val="en-GB"/>
              </w:rPr>
              <w:t xml:space="preserve"> </w:t>
            </w:r>
          </w:p>
          <w:p w14:paraId="05C1CDEA" w14:textId="7A562183" w:rsidR="005D6674" w:rsidRPr="00C3331B" w:rsidRDefault="008B2309" w:rsidP="005D6674">
            <w:pPr>
              <w:rPr>
                <w:rFonts w:cs="Segoe UI"/>
                <w:i/>
                <w:szCs w:val="22"/>
                <w:lang w:val="en-GB"/>
              </w:rPr>
            </w:pPr>
            <w:bookmarkStart w:id="74" w:name="OLE_LINK104"/>
            <w:bookmarkEnd w:id="73"/>
            <w:r w:rsidRPr="00C3331B">
              <w:rPr>
                <w:rFonts w:cs="Segoe UI"/>
                <w:i/>
                <w:szCs w:val="22"/>
                <w:lang w:val="en-GB"/>
              </w:rPr>
              <w:t>This person must have:</w:t>
            </w:r>
          </w:p>
          <w:p w14:paraId="1B6B00DA" w14:textId="78E20BD7" w:rsidR="00A9302F" w:rsidRPr="00C3331B" w:rsidRDefault="0022760C" w:rsidP="00263112">
            <w:pPr>
              <w:numPr>
                <w:ilvl w:val="0"/>
                <w:numId w:val="27"/>
              </w:numPr>
              <w:spacing w:after="0"/>
              <w:ind w:left="426" w:hanging="283"/>
              <w:rPr>
                <w:rFonts w:cs="Segoe UI"/>
                <w:bCs/>
                <w:i/>
                <w:szCs w:val="22"/>
                <w:lang w:val="en-GB"/>
              </w:rPr>
            </w:pPr>
            <w:bookmarkStart w:id="75" w:name="OLE_LINK105"/>
            <w:bookmarkEnd w:id="74"/>
            <w:r w:rsidRPr="00C3331B">
              <w:rPr>
                <w:rFonts w:cs="Segoe UI"/>
                <w:bCs/>
                <w:i/>
                <w:szCs w:val="22"/>
                <w:lang w:val="en-GB"/>
              </w:rPr>
              <w:lastRenderedPageBreak/>
              <w:t xml:space="preserve">experience </w:t>
            </w:r>
            <w:r w:rsidR="00263112" w:rsidRPr="00263112">
              <w:rPr>
                <w:i/>
                <w:iCs/>
                <w:szCs w:val="22"/>
                <w:lang w:val="en-GB"/>
              </w:rPr>
              <w:t xml:space="preserve">in the </w:t>
            </w:r>
            <w:r w:rsidR="00263112" w:rsidRPr="00263112">
              <w:rPr>
                <w:rFonts w:cs="Segoe UI"/>
                <w:bCs/>
                <w:i/>
                <w:iCs/>
                <w:szCs w:val="22"/>
                <w:lang w:val="en-GB"/>
              </w:rPr>
              <w:t xml:space="preserve">position </w:t>
            </w:r>
            <w:r w:rsidR="00263112" w:rsidRPr="00263112">
              <w:rPr>
                <w:i/>
                <w:iCs/>
                <w:szCs w:val="22"/>
                <w:lang w:val="en-GB"/>
              </w:rPr>
              <w:t xml:space="preserve">of site manager according to special legal regulations on a construction site during the execution of at least </w:t>
            </w:r>
            <w:r w:rsidR="00263112" w:rsidRPr="00263112">
              <w:rPr>
                <w:b/>
                <w:bCs/>
                <w:i/>
                <w:iCs/>
                <w:szCs w:val="22"/>
                <w:lang w:val="en-GB"/>
              </w:rPr>
              <w:t xml:space="preserve">1 significant contract </w:t>
            </w:r>
            <w:r w:rsidR="00263112" w:rsidRPr="00263112">
              <w:rPr>
                <w:i/>
                <w:iCs/>
                <w:szCs w:val="22"/>
                <w:lang w:val="en-GB"/>
              </w:rPr>
              <w:t>that meets the requirements of the contracting authority according to paragraph 6.3 letter a) of the Call for tenders and tender documentation, including the requirement for the execution period (however, it does not have to be an identical reference</w:t>
            </w:r>
            <w:r w:rsidR="00263112" w:rsidRPr="00263112">
              <w:rPr>
                <w:rFonts w:cs="Segoe UI"/>
                <w:i/>
                <w:iCs/>
                <w:szCs w:val="22"/>
                <w:lang w:val="en-GB"/>
              </w:rPr>
              <w:t xml:space="preserve"> of </w:t>
            </w:r>
            <w:r w:rsidR="00263112" w:rsidRPr="00263112">
              <w:rPr>
                <w:i/>
                <w:iCs/>
                <w:szCs w:val="22"/>
                <w:lang w:val="en-GB"/>
              </w:rPr>
              <w:t>significant contract through which the participant demonstrates  qualifications).</w:t>
            </w:r>
          </w:p>
          <w:bookmarkEnd w:id="75"/>
          <w:p w14:paraId="7C73F53C" w14:textId="77777777" w:rsidR="00DF2517" w:rsidRPr="00C3331B" w:rsidRDefault="00DF2517" w:rsidP="00DF2517">
            <w:pPr>
              <w:tabs>
                <w:tab w:val="left" w:pos="355"/>
              </w:tabs>
              <w:spacing w:after="0"/>
              <w:rPr>
                <w:rFonts w:cs="Segoe UI"/>
                <w:i/>
                <w:szCs w:val="22"/>
                <w:lang w:val="en-GB"/>
              </w:rPr>
            </w:pPr>
          </w:p>
          <w:p w14:paraId="32CCDAA8" w14:textId="4C2AFAF8" w:rsidR="00DF2517" w:rsidRPr="00C3331B" w:rsidRDefault="00AC53DB" w:rsidP="00DD0FE9">
            <w:pPr>
              <w:tabs>
                <w:tab w:val="left" w:pos="355"/>
              </w:tabs>
              <w:spacing w:after="0"/>
              <w:rPr>
                <w:rFonts w:cs="Segoe UI"/>
                <w:b/>
                <w:i/>
                <w:szCs w:val="22"/>
                <w:lang w:val="en-GB"/>
              </w:rPr>
            </w:pPr>
            <w:bookmarkStart w:id="76" w:name="OLE_LINK106"/>
            <w:r w:rsidRPr="00C3331B">
              <w:rPr>
                <w:rFonts w:cs="Segoe UI"/>
                <w:i/>
                <w:szCs w:val="22"/>
                <w:lang w:val="en-GB"/>
              </w:rPr>
              <w:t>The supplier selected in the tender procedure is sufficient to provide proof of professional competence as specified above, i.e. it does not have to be submitted at the time of submitting the tender, but can be provided in accordance with paragraph.</w:t>
            </w:r>
            <w:r w:rsidR="00DF2517" w:rsidRPr="00C3331B">
              <w:rPr>
                <w:rFonts w:cs="Segoe UI"/>
                <w:i/>
                <w:szCs w:val="22"/>
                <w:lang w:val="en-GB"/>
              </w:rPr>
              <w:fldChar w:fldCharType="begin"/>
            </w:r>
            <w:r w:rsidR="00DF2517" w:rsidRPr="00C3331B">
              <w:rPr>
                <w:rFonts w:cs="Segoe UI"/>
                <w:i/>
                <w:szCs w:val="22"/>
                <w:lang w:val="en-GB"/>
              </w:rPr>
              <w:instrText xml:space="preserve"> REF _Ref207392984 \r \h </w:instrText>
            </w:r>
            <w:r w:rsidR="00DF2517" w:rsidRPr="00C3331B">
              <w:rPr>
                <w:rFonts w:cs="Segoe UI"/>
                <w:i/>
                <w:szCs w:val="22"/>
                <w:lang w:val="en-GB"/>
              </w:rPr>
            </w:r>
            <w:r w:rsidR="00DF2517" w:rsidRPr="00C3331B">
              <w:rPr>
                <w:rFonts w:cs="Segoe UI"/>
                <w:i/>
                <w:szCs w:val="22"/>
                <w:lang w:val="en-GB"/>
              </w:rPr>
              <w:fldChar w:fldCharType="separate"/>
            </w:r>
            <w:r w:rsidR="00FD2004" w:rsidRPr="00C3331B">
              <w:rPr>
                <w:rFonts w:cs="Segoe UI"/>
                <w:i/>
                <w:szCs w:val="22"/>
                <w:lang w:val="en-GB"/>
              </w:rPr>
              <w:t>14.1</w:t>
            </w:r>
            <w:r w:rsidR="00DF2517" w:rsidRPr="00C3331B">
              <w:rPr>
                <w:rFonts w:cs="Segoe UI"/>
                <w:i/>
                <w:szCs w:val="22"/>
                <w:lang w:val="en-GB"/>
              </w:rPr>
              <w:fldChar w:fldCharType="end"/>
            </w:r>
            <w:r w:rsidR="00DF2517" w:rsidRPr="00C3331B">
              <w:rPr>
                <w:rFonts w:cs="Segoe UI"/>
                <w:i/>
                <w:szCs w:val="22"/>
                <w:lang w:val="en-GB"/>
              </w:rPr>
              <w:t xml:space="preserve"> </w:t>
            </w:r>
            <w:bookmarkEnd w:id="76"/>
            <w:r w:rsidRPr="00C3331B">
              <w:rPr>
                <w:rFonts w:cs="Segoe UI"/>
                <w:i/>
                <w:szCs w:val="22"/>
                <w:lang w:val="en-GB"/>
              </w:rPr>
              <w:t>of the call for tenders and the tender documentation only at the request of the contracting authority.</w:t>
            </w:r>
          </w:p>
        </w:tc>
      </w:tr>
    </w:tbl>
    <w:p w14:paraId="6F3A9378" w14:textId="2DA27747" w:rsidR="008E0F58" w:rsidRPr="00C3331B" w:rsidRDefault="00CD3E37" w:rsidP="0021039D">
      <w:pPr>
        <w:pStyle w:val="Nadpis1"/>
        <w:rPr>
          <w:rFonts w:cs="Segoe UI"/>
          <w:lang w:val="en-GB"/>
        </w:rPr>
      </w:pPr>
      <w:bookmarkStart w:id="77" w:name="OLE_LINK107"/>
      <w:bookmarkEnd w:id="67"/>
      <w:bookmarkEnd w:id="66"/>
      <w:r w:rsidRPr="00C3331B">
        <w:rPr>
          <w:rFonts w:cs="Segoe UI"/>
          <w:lang w:val="en-GB"/>
        </w:rPr>
        <w:lastRenderedPageBreak/>
        <w:t>COMMON PROVISIONS ON QUALIFICATION</w:t>
      </w:r>
    </w:p>
    <w:p w14:paraId="35385CCE" w14:textId="02203502" w:rsidR="008E0F58" w:rsidRPr="00C3331B" w:rsidRDefault="00CD3E37" w:rsidP="0054078A">
      <w:pPr>
        <w:pStyle w:val="Nadpis2"/>
        <w:jc w:val="both"/>
        <w:rPr>
          <w:rFonts w:cs="Segoe UI"/>
          <w:lang w:val="en-GB"/>
        </w:rPr>
      </w:pPr>
      <w:bookmarkStart w:id="78" w:name="OLE_LINK108"/>
      <w:bookmarkEnd w:id="77"/>
      <w:r w:rsidRPr="00C3331B">
        <w:rPr>
          <w:rFonts w:cs="Segoe UI"/>
          <w:lang w:val="en-GB"/>
        </w:rPr>
        <w:t>Authenticity and language of documents proving qualification within the deadline for proving qualification</w:t>
      </w:r>
    </w:p>
    <w:p w14:paraId="6453AF9B" w14:textId="1B39C7FF" w:rsidR="00912DC9" w:rsidRPr="00C3331B" w:rsidRDefault="005F6294" w:rsidP="00912DC9">
      <w:pPr>
        <w:spacing w:before="240"/>
        <w:rPr>
          <w:rFonts w:cs="Segoe UI"/>
          <w:szCs w:val="22"/>
          <w:lang w:val="en-GB"/>
        </w:rPr>
      </w:pPr>
      <w:bookmarkStart w:id="79" w:name="OLE_LINK109"/>
      <w:bookmarkEnd w:id="78"/>
      <w:r w:rsidRPr="00C3331B">
        <w:rPr>
          <w:rFonts w:cs="Segoe UI"/>
          <w:szCs w:val="22"/>
          <w:lang w:val="en-GB"/>
        </w:rPr>
        <w:t xml:space="preserve">The supplier shall prove compliance with the qualification requirements in all cases by submitting documents in electronic form as simple copies (e.g., scanned copies).  </w:t>
      </w:r>
    </w:p>
    <w:p w14:paraId="1147E8E2" w14:textId="4AD705D9" w:rsidR="003166FE" w:rsidRPr="00C3331B" w:rsidRDefault="005F6294" w:rsidP="003166FE">
      <w:pPr>
        <w:spacing w:before="240"/>
        <w:rPr>
          <w:rFonts w:cs="Segoe UI"/>
          <w:b/>
          <w:bCs/>
          <w:szCs w:val="22"/>
          <w:lang w:val="en-GB"/>
        </w:rPr>
      </w:pPr>
      <w:bookmarkStart w:id="80" w:name="OLE_LINK110"/>
      <w:bookmarkEnd w:id="79"/>
      <w:r w:rsidRPr="00C3331B">
        <w:rPr>
          <w:rFonts w:cs="Segoe UI"/>
          <w:szCs w:val="22"/>
          <w:lang w:val="en-GB"/>
        </w:rPr>
        <w:t>The supplier</w:t>
      </w:r>
      <w:r w:rsidRPr="00C3331B">
        <w:rPr>
          <w:rFonts w:cs="Segoe UI"/>
          <w:b/>
          <w:bCs/>
          <w:szCs w:val="22"/>
          <w:lang w:val="en-GB"/>
        </w:rPr>
        <w:t xml:space="preserve"> is entitled to include in the tender, instead of all documents proving eligibility pursuant to paragraph</w:t>
      </w:r>
      <w:r w:rsidR="001E1A27" w:rsidRPr="00C3331B">
        <w:rPr>
          <w:rFonts w:cs="Segoe UI"/>
          <w:b/>
          <w:bCs/>
          <w:szCs w:val="22"/>
          <w:lang w:val="en-GB"/>
        </w:rPr>
        <w:t xml:space="preserve"> </w:t>
      </w:r>
      <w:r w:rsidR="001E1A27" w:rsidRPr="00C3331B">
        <w:rPr>
          <w:rFonts w:cs="Segoe UI"/>
          <w:b/>
          <w:bCs/>
          <w:szCs w:val="22"/>
          <w:lang w:val="en-GB"/>
        </w:rPr>
        <w:fldChar w:fldCharType="begin"/>
      </w:r>
      <w:r w:rsidR="001E1A27" w:rsidRPr="00C3331B">
        <w:rPr>
          <w:rFonts w:cs="Segoe UI"/>
          <w:b/>
          <w:bCs/>
          <w:szCs w:val="22"/>
          <w:lang w:val="en-GB"/>
        </w:rPr>
        <w:instrText xml:space="preserve"> REF _Ref207708426 \r \h </w:instrText>
      </w:r>
      <w:r w:rsidR="001E1A27" w:rsidRPr="00C3331B">
        <w:rPr>
          <w:rFonts w:cs="Segoe UI"/>
          <w:b/>
          <w:bCs/>
          <w:szCs w:val="22"/>
          <w:lang w:val="en-GB"/>
        </w:rPr>
      </w:r>
      <w:r w:rsidR="001E1A27" w:rsidRPr="00C3331B">
        <w:rPr>
          <w:rFonts w:cs="Segoe UI"/>
          <w:b/>
          <w:bCs/>
          <w:szCs w:val="22"/>
          <w:lang w:val="en-GB"/>
        </w:rPr>
        <w:fldChar w:fldCharType="separate"/>
      </w:r>
      <w:r w:rsidR="001E1A27" w:rsidRPr="00C3331B">
        <w:rPr>
          <w:rFonts w:cs="Segoe UI"/>
          <w:b/>
          <w:bCs/>
          <w:szCs w:val="22"/>
          <w:lang w:val="en-GB"/>
        </w:rPr>
        <w:t>6.1</w:t>
      </w:r>
      <w:r w:rsidR="001E1A27" w:rsidRPr="00C3331B">
        <w:rPr>
          <w:rFonts w:cs="Segoe UI"/>
          <w:b/>
          <w:bCs/>
          <w:szCs w:val="22"/>
          <w:lang w:val="en-GB"/>
        </w:rPr>
        <w:fldChar w:fldCharType="end"/>
      </w:r>
      <w:r w:rsidR="001E1A27" w:rsidRPr="00C3331B">
        <w:rPr>
          <w:rFonts w:cs="Segoe UI"/>
          <w:b/>
          <w:bCs/>
          <w:szCs w:val="22"/>
          <w:lang w:val="en-GB"/>
        </w:rPr>
        <w:t xml:space="preserve"> </w:t>
      </w:r>
      <w:r w:rsidRPr="00C3331B">
        <w:rPr>
          <w:rFonts w:cs="Segoe UI"/>
          <w:b/>
          <w:bCs/>
          <w:szCs w:val="22"/>
          <w:lang w:val="en-GB"/>
        </w:rPr>
        <w:t>and</w:t>
      </w:r>
      <w:r w:rsidR="001E1A27" w:rsidRPr="00C3331B">
        <w:rPr>
          <w:rFonts w:cs="Segoe UI"/>
          <w:b/>
          <w:bCs/>
          <w:szCs w:val="22"/>
          <w:lang w:val="en-GB"/>
        </w:rPr>
        <w:t xml:space="preserve"> </w:t>
      </w:r>
      <w:r w:rsidRPr="00C3331B">
        <w:rPr>
          <w:rFonts w:cs="Segoe UI"/>
          <w:b/>
          <w:bCs/>
          <w:szCs w:val="22"/>
          <w:lang w:val="en-GB"/>
        </w:rPr>
        <w:t>paragraph</w:t>
      </w:r>
      <w:r w:rsidR="001E1A27" w:rsidRPr="00C3331B">
        <w:rPr>
          <w:rFonts w:cs="Segoe UI"/>
          <w:b/>
          <w:bCs/>
          <w:szCs w:val="22"/>
          <w:lang w:val="en-GB"/>
        </w:rPr>
        <w:t xml:space="preserve"> </w:t>
      </w:r>
      <w:r w:rsidR="001E1A27" w:rsidRPr="00C3331B">
        <w:rPr>
          <w:rFonts w:cs="Segoe UI"/>
          <w:b/>
          <w:bCs/>
          <w:szCs w:val="22"/>
          <w:lang w:val="en-GB"/>
        </w:rPr>
        <w:fldChar w:fldCharType="begin"/>
      </w:r>
      <w:r w:rsidR="001E1A27" w:rsidRPr="00C3331B">
        <w:rPr>
          <w:rFonts w:cs="Segoe UI"/>
          <w:b/>
          <w:bCs/>
          <w:szCs w:val="22"/>
          <w:lang w:val="en-GB"/>
        </w:rPr>
        <w:instrText xml:space="preserve"> REF _Ref207614200 \r \h </w:instrText>
      </w:r>
      <w:r w:rsidR="001E1A27" w:rsidRPr="00C3331B">
        <w:rPr>
          <w:rFonts w:cs="Segoe UI"/>
          <w:b/>
          <w:bCs/>
          <w:szCs w:val="22"/>
          <w:lang w:val="en-GB"/>
        </w:rPr>
      </w:r>
      <w:r w:rsidR="001E1A27" w:rsidRPr="00C3331B">
        <w:rPr>
          <w:rFonts w:cs="Segoe UI"/>
          <w:b/>
          <w:bCs/>
          <w:szCs w:val="22"/>
          <w:lang w:val="en-GB"/>
        </w:rPr>
        <w:fldChar w:fldCharType="separate"/>
      </w:r>
      <w:r w:rsidR="001E1A27" w:rsidRPr="00C3331B">
        <w:rPr>
          <w:rFonts w:cs="Segoe UI"/>
          <w:b/>
          <w:bCs/>
          <w:szCs w:val="22"/>
          <w:lang w:val="en-GB"/>
        </w:rPr>
        <w:t>6.2</w:t>
      </w:r>
      <w:r w:rsidR="001E1A27" w:rsidRPr="00C3331B">
        <w:rPr>
          <w:rFonts w:cs="Segoe UI"/>
          <w:b/>
          <w:bCs/>
          <w:szCs w:val="22"/>
          <w:lang w:val="en-GB"/>
        </w:rPr>
        <w:fldChar w:fldCharType="end"/>
      </w:r>
      <w:r w:rsidR="001E1A27" w:rsidRPr="00C3331B">
        <w:rPr>
          <w:rFonts w:cs="Segoe UI"/>
          <w:b/>
          <w:bCs/>
          <w:szCs w:val="22"/>
          <w:lang w:val="en-GB"/>
        </w:rPr>
        <w:t xml:space="preserve"> </w:t>
      </w:r>
      <w:r w:rsidR="00C7559C" w:rsidRPr="00C3331B">
        <w:rPr>
          <w:rFonts w:cs="Segoe UI"/>
          <w:b/>
          <w:bCs/>
          <w:szCs w:val="22"/>
          <w:lang w:val="en-GB"/>
        </w:rPr>
        <w:t xml:space="preserve">submit a sworn statement confirming that the supplier meets the basic and professional eligibility requirements. </w:t>
      </w:r>
      <w:bookmarkEnd w:id="80"/>
      <w:r w:rsidR="00CB243B" w:rsidRPr="00C3331B">
        <w:rPr>
          <w:rFonts w:cs="Segoe UI"/>
          <w:szCs w:val="22"/>
          <w:lang w:val="en-GB"/>
        </w:rPr>
        <w:lastRenderedPageBreak/>
        <w:t xml:space="preserve">The supplier is entitled to use the model affidavit attached as Annex 3 to this call for tenders and tender documentation. The model affidavit may also be used to provide information proving compliance with the technical qualification requirements under Section 6.3 of this call for tenders and tender documentation. If the supplier submits a declaration of </w:t>
      </w:r>
      <w:proofErr w:type="spellStart"/>
      <w:r w:rsidR="00CB243B" w:rsidRPr="00C3331B">
        <w:rPr>
          <w:rFonts w:cs="Segoe UI"/>
          <w:szCs w:val="22"/>
          <w:lang w:val="en-GB"/>
        </w:rPr>
        <w:t>honor</w:t>
      </w:r>
      <w:proofErr w:type="spellEnd"/>
      <w:r w:rsidR="00CB243B" w:rsidRPr="00C3331B">
        <w:rPr>
          <w:rFonts w:cs="Segoe UI"/>
          <w:szCs w:val="22"/>
          <w:lang w:val="en-GB"/>
        </w:rPr>
        <w:t>, the contracting authority will not require further documentation proving compliance with the relevant eligibility conditions.</w:t>
      </w:r>
    </w:p>
    <w:p w14:paraId="4BF093C9" w14:textId="4672C74D" w:rsidR="00F3285D" w:rsidRPr="00C3331B" w:rsidRDefault="00A86057" w:rsidP="00F3285D">
      <w:pPr>
        <w:spacing w:before="240"/>
        <w:rPr>
          <w:rFonts w:cs="Segoe UI"/>
          <w:szCs w:val="22"/>
          <w:lang w:val="en-GB"/>
        </w:rPr>
      </w:pPr>
      <w:bookmarkStart w:id="81" w:name="OLE_LINK114"/>
      <w:r w:rsidRPr="00C3331B">
        <w:rPr>
          <w:rFonts w:cs="Segoe UI"/>
          <w:szCs w:val="22"/>
          <w:lang w:val="en-GB"/>
        </w:rPr>
        <w:t xml:space="preserve">The supplier may also </w:t>
      </w:r>
      <w:proofErr w:type="spellStart"/>
      <w:r w:rsidRPr="00C3331B">
        <w:rPr>
          <w:rFonts w:cs="Segoe UI"/>
          <w:szCs w:val="22"/>
          <w:lang w:val="en-GB"/>
        </w:rPr>
        <w:t>fulfill</w:t>
      </w:r>
      <w:proofErr w:type="spellEnd"/>
      <w:r w:rsidRPr="00C3331B">
        <w:rPr>
          <w:rFonts w:cs="Segoe UI"/>
          <w:szCs w:val="22"/>
          <w:lang w:val="en-GB"/>
        </w:rPr>
        <w:t xml:space="preserve"> the obligation to submit a document by referring to the relevant information stored in the public administration information system within the meaning of Act No. 365/2000 Coll., on public administration information systems and on amendments to certain other acts, as amended, or in a similar system maintained in another Member State that allows unrestricted remote access. Such a reference must include the internet address and login details and search criteria for the required information, if such details are necessary. In the Czech Republic, this mainly concerns</w:t>
      </w:r>
    </w:p>
    <w:bookmarkEnd w:id="81"/>
    <w:p w14:paraId="7C585900" w14:textId="6BE3F042" w:rsidR="00A86057" w:rsidRPr="00C3331B" w:rsidRDefault="00A86057" w:rsidP="00A86057">
      <w:pPr>
        <w:pStyle w:val="Odstavecseseznamem"/>
        <w:numPr>
          <w:ilvl w:val="0"/>
          <w:numId w:val="29"/>
        </w:numPr>
        <w:spacing w:before="120" w:after="120"/>
        <w:rPr>
          <w:rFonts w:cs="Segoe UI"/>
          <w:szCs w:val="22"/>
          <w:lang w:val="en-GB"/>
        </w:rPr>
      </w:pPr>
      <w:r w:rsidRPr="00C3331B">
        <w:rPr>
          <w:rFonts w:cs="Segoe UI"/>
          <w:szCs w:val="22"/>
          <w:lang w:val="en-GB"/>
        </w:rPr>
        <w:t xml:space="preserve"> an extract from the commercial register,</w:t>
      </w:r>
    </w:p>
    <w:p w14:paraId="645B4577" w14:textId="7AD8AE7D" w:rsidR="00A86057" w:rsidRPr="00C3331B" w:rsidRDefault="00A86057" w:rsidP="00A86057">
      <w:pPr>
        <w:pStyle w:val="Odstavecseseznamem"/>
        <w:numPr>
          <w:ilvl w:val="0"/>
          <w:numId w:val="29"/>
        </w:numPr>
        <w:spacing w:before="120" w:after="120"/>
        <w:rPr>
          <w:rFonts w:cs="Segoe UI"/>
          <w:szCs w:val="22"/>
          <w:lang w:val="en-GB"/>
        </w:rPr>
      </w:pPr>
      <w:r w:rsidRPr="00C3331B">
        <w:rPr>
          <w:rFonts w:cs="Segoe UI"/>
          <w:szCs w:val="22"/>
          <w:lang w:val="en-GB"/>
        </w:rPr>
        <w:t>an extract from the public section of the trade register, or</w:t>
      </w:r>
    </w:p>
    <w:p w14:paraId="27AC2E9D" w14:textId="77777777" w:rsidR="005E7B6A" w:rsidRPr="00C3331B" w:rsidRDefault="00A86057" w:rsidP="00A86057">
      <w:pPr>
        <w:pStyle w:val="Odstavecseseznamem"/>
        <w:numPr>
          <w:ilvl w:val="0"/>
          <w:numId w:val="29"/>
        </w:numPr>
        <w:spacing w:before="120" w:after="120"/>
        <w:contextualSpacing w:val="0"/>
        <w:rPr>
          <w:rFonts w:cs="Segoe UI"/>
          <w:szCs w:val="22"/>
          <w:lang w:val="en-GB"/>
        </w:rPr>
      </w:pPr>
      <w:r w:rsidRPr="00C3331B">
        <w:rPr>
          <w:rFonts w:cs="Segoe UI"/>
          <w:szCs w:val="22"/>
          <w:lang w:val="en-GB"/>
        </w:rPr>
        <w:t>an extract from the list of qualified suppliers.</w:t>
      </w:r>
      <w:bookmarkStart w:id="82" w:name="OLE_LINK116"/>
    </w:p>
    <w:p w14:paraId="72AD9078" w14:textId="3E17873E" w:rsidR="003166FE" w:rsidRPr="00C3331B" w:rsidRDefault="003166FE" w:rsidP="005E7B6A">
      <w:pPr>
        <w:spacing w:before="120" w:after="120"/>
        <w:rPr>
          <w:rFonts w:cs="Segoe UI"/>
          <w:szCs w:val="22"/>
          <w:lang w:val="en-GB"/>
        </w:rPr>
      </w:pPr>
      <w:r w:rsidRPr="00C3331B">
        <w:rPr>
          <w:rFonts w:cs="Segoe UI"/>
          <w:szCs w:val="22"/>
          <w:lang w:val="en-GB"/>
        </w:rPr>
        <w:t xml:space="preserve"> </w:t>
      </w:r>
      <w:r w:rsidR="005E7B6A" w:rsidRPr="00C3331B">
        <w:rPr>
          <w:rFonts w:cs="Segoe UI"/>
          <w:szCs w:val="22"/>
          <w:lang w:val="en-GB"/>
        </w:rPr>
        <w:t>The supplier may also replace the required documents with a European Single Procurement Document, but only to the extent that the information/documents clearly follow from the European Single Procurement Document and prove that the given eligibility or qualification conditions have been met.</w:t>
      </w:r>
    </w:p>
    <w:bookmarkEnd w:id="82"/>
    <w:p w14:paraId="1D342FFF" w14:textId="7BCBE7FB" w:rsidR="003166FE" w:rsidRPr="00C3331B" w:rsidRDefault="005E7B6A" w:rsidP="003166FE">
      <w:pPr>
        <w:spacing w:before="240"/>
        <w:rPr>
          <w:rFonts w:cs="Segoe UI"/>
          <w:szCs w:val="22"/>
          <w:lang w:val="en-GB"/>
        </w:rPr>
      </w:pPr>
      <w:r w:rsidRPr="00C3331B">
        <w:rPr>
          <w:rFonts w:cs="Segoe UI"/>
          <w:szCs w:val="22"/>
          <w:lang w:val="en-GB"/>
        </w:rPr>
        <w:t xml:space="preserve">In the case of documents in </w:t>
      </w:r>
      <w:r w:rsidRPr="00C3331B">
        <w:rPr>
          <w:rFonts w:cs="Segoe UI"/>
          <w:b/>
          <w:bCs/>
          <w:szCs w:val="22"/>
          <w:lang w:val="en-GB"/>
        </w:rPr>
        <w:t>a language other than that accepted</w:t>
      </w:r>
      <w:r w:rsidRPr="00C3331B">
        <w:rPr>
          <w:rFonts w:cs="Segoe UI"/>
          <w:szCs w:val="22"/>
          <w:lang w:val="en-GB"/>
        </w:rPr>
        <w:t xml:space="preserve"> by the contracting authority for the submission of tenders (see paragraph</w:t>
      </w:r>
      <w:r w:rsidR="00FD430B" w:rsidRPr="00C3331B">
        <w:rPr>
          <w:rFonts w:cs="Segoe UI"/>
          <w:szCs w:val="22"/>
          <w:lang w:val="en-GB"/>
        </w:rPr>
        <w:t> </w:t>
      </w:r>
      <w:r w:rsidR="00D95225" w:rsidRPr="00C3331B">
        <w:rPr>
          <w:rFonts w:cs="Segoe UI"/>
          <w:szCs w:val="22"/>
          <w:lang w:val="en-GB"/>
        </w:rPr>
        <w:fldChar w:fldCharType="begin"/>
      </w:r>
      <w:r w:rsidR="00D95225" w:rsidRPr="00C3331B">
        <w:rPr>
          <w:rFonts w:cs="Segoe UI"/>
          <w:szCs w:val="22"/>
          <w:lang w:val="en-GB"/>
        </w:rPr>
        <w:instrText xml:space="preserve"> REF _Ref207283421 \r \h </w:instrText>
      </w:r>
      <w:r w:rsidR="00826314" w:rsidRPr="00C3331B">
        <w:rPr>
          <w:rFonts w:cs="Segoe UI"/>
          <w:szCs w:val="22"/>
          <w:lang w:val="en-GB"/>
        </w:rPr>
        <w:instrText xml:space="preserve"> \* MERGEFORMAT </w:instrText>
      </w:r>
      <w:r w:rsidR="00D95225" w:rsidRPr="00C3331B">
        <w:rPr>
          <w:rFonts w:cs="Segoe UI"/>
          <w:szCs w:val="22"/>
          <w:lang w:val="en-GB"/>
        </w:rPr>
      </w:r>
      <w:r w:rsidR="00D95225" w:rsidRPr="00C3331B">
        <w:rPr>
          <w:rFonts w:cs="Segoe UI"/>
          <w:szCs w:val="22"/>
          <w:lang w:val="en-GB"/>
        </w:rPr>
        <w:fldChar w:fldCharType="separate"/>
      </w:r>
      <w:r w:rsidR="00FD2004" w:rsidRPr="00C3331B">
        <w:rPr>
          <w:rFonts w:cs="Segoe UI"/>
          <w:szCs w:val="22"/>
          <w:lang w:val="en-GB"/>
        </w:rPr>
        <w:t>11.2</w:t>
      </w:r>
      <w:r w:rsidR="00D95225" w:rsidRPr="00C3331B">
        <w:rPr>
          <w:rFonts w:cs="Segoe UI"/>
          <w:szCs w:val="22"/>
          <w:lang w:val="en-GB"/>
        </w:rPr>
        <w:fldChar w:fldCharType="end"/>
      </w:r>
      <w:r w:rsidR="003166FE" w:rsidRPr="00C3331B">
        <w:rPr>
          <w:rFonts w:cs="Segoe UI"/>
          <w:szCs w:val="22"/>
          <w:lang w:val="en-GB"/>
        </w:rPr>
        <w:t xml:space="preserve">), </w:t>
      </w:r>
      <w:bookmarkStart w:id="83" w:name="OLE_LINK119"/>
      <w:r w:rsidR="009E5014" w:rsidRPr="00C3331B">
        <w:rPr>
          <w:rFonts w:cs="Segoe UI"/>
          <w:szCs w:val="22"/>
          <w:lang w:val="en-GB"/>
        </w:rPr>
        <w:t xml:space="preserve">The participant </w:t>
      </w:r>
      <w:r w:rsidR="009E5014" w:rsidRPr="00C3331B">
        <w:rPr>
          <w:rFonts w:cs="Segoe UI"/>
          <w:b/>
          <w:bCs/>
          <w:szCs w:val="22"/>
          <w:lang w:val="en-GB"/>
        </w:rPr>
        <w:t>shall attach a (simple) translation into Czech to the documents</w:t>
      </w:r>
      <w:r w:rsidR="009E5014" w:rsidRPr="00C3331B">
        <w:rPr>
          <w:rFonts w:cs="Segoe UI"/>
          <w:szCs w:val="22"/>
          <w:lang w:val="en-GB"/>
        </w:rPr>
        <w:t xml:space="preserve">. If the contracting authority has doubts about the accuracy of the translation, </w:t>
      </w:r>
      <w:r w:rsidR="009E5014" w:rsidRPr="00C3331B">
        <w:rPr>
          <w:rFonts w:cs="Segoe UI"/>
          <w:b/>
          <w:bCs/>
          <w:szCs w:val="22"/>
          <w:lang w:val="en-GB"/>
        </w:rPr>
        <w:t>it is entitled to request the submission of an officially certified translation of the document into Czech</w:t>
      </w:r>
      <w:r w:rsidR="009E5014" w:rsidRPr="00C3331B">
        <w:rPr>
          <w:rFonts w:cs="Segoe UI"/>
          <w:szCs w:val="22"/>
          <w:lang w:val="en-GB"/>
        </w:rPr>
        <w:t>. The obligation to attach a translation into Czech to the documents does not apply to documents in Slovak. Educational documents (e.g., university diplomas) may also be submitted in Latin.</w:t>
      </w:r>
    </w:p>
    <w:p w14:paraId="77636D1C" w14:textId="767894A4" w:rsidR="00F3285D" w:rsidRPr="00C3331B" w:rsidRDefault="0056413A" w:rsidP="00FD430B">
      <w:pPr>
        <w:pStyle w:val="Nadpis2"/>
        <w:rPr>
          <w:lang w:val="en-GB"/>
        </w:rPr>
      </w:pPr>
      <w:bookmarkStart w:id="84" w:name="OLE_LINK120"/>
      <w:bookmarkStart w:id="85" w:name="OLE_LINK122"/>
      <w:bookmarkEnd w:id="83"/>
      <w:r w:rsidRPr="00C3331B">
        <w:rPr>
          <w:lang w:val="en-GB"/>
        </w:rPr>
        <w:t>Documents submitted by the selected supplier</w:t>
      </w:r>
    </w:p>
    <w:p w14:paraId="3C5DB2A6" w14:textId="700B38B0" w:rsidR="00F3285D" w:rsidRPr="00C3331B" w:rsidRDefault="00980606" w:rsidP="00F3285D">
      <w:pPr>
        <w:spacing w:before="240"/>
        <w:rPr>
          <w:rFonts w:cs="Segoe UI"/>
          <w:szCs w:val="22"/>
          <w:lang w:val="en-GB"/>
        </w:rPr>
      </w:pPr>
      <w:bookmarkStart w:id="86" w:name="OLE_LINK121"/>
      <w:bookmarkEnd w:id="84"/>
      <w:r w:rsidRPr="00C3331B">
        <w:rPr>
          <w:rFonts w:cs="Segoe UI"/>
          <w:bCs/>
          <w:szCs w:val="22"/>
          <w:lang w:val="en-GB"/>
        </w:rPr>
        <w:t xml:space="preserve">The contracting authority may request the supplier it has identified as the selected supplier to submit originals or certified copies of qualification documents (all or some of them), if they have not already been submitted in this form during the </w:t>
      </w:r>
      <w:r w:rsidR="001677B2">
        <w:rPr>
          <w:rFonts w:cs="Segoe UI"/>
          <w:bCs/>
          <w:szCs w:val="22"/>
          <w:lang w:val="en-GB"/>
        </w:rPr>
        <w:t>tender</w:t>
      </w:r>
      <w:r w:rsidRPr="00C3331B">
        <w:rPr>
          <w:rFonts w:cs="Segoe UI"/>
          <w:bCs/>
          <w:szCs w:val="22"/>
          <w:lang w:val="en-GB"/>
        </w:rPr>
        <w:t xml:space="preserve"> procedure, in electronic form (see Article</w:t>
      </w:r>
      <w:r w:rsidR="00F3285D" w:rsidRPr="00C3331B">
        <w:rPr>
          <w:rFonts w:cs="Segoe UI"/>
          <w:szCs w:val="22"/>
          <w:lang w:val="en-GB"/>
        </w:rPr>
        <w:t xml:space="preserve"> </w:t>
      </w:r>
      <w:bookmarkEnd w:id="85"/>
      <w:r w:rsidR="00FD2004" w:rsidRPr="00C3331B">
        <w:rPr>
          <w:rFonts w:cs="Segoe UI"/>
          <w:szCs w:val="22"/>
          <w:lang w:val="en-GB"/>
        </w:rPr>
        <w:fldChar w:fldCharType="begin"/>
      </w:r>
      <w:r w:rsidR="00FD2004" w:rsidRPr="00C3331B">
        <w:rPr>
          <w:rFonts w:cs="Segoe UI"/>
          <w:szCs w:val="22"/>
          <w:lang w:val="en-GB"/>
        </w:rPr>
        <w:instrText xml:space="preserve"> REF _Ref207614153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2</w:t>
      </w:r>
      <w:r w:rsidR="00FD2004" w:rsidRPr="00C3331B">
        <w:rPr>
          <w:rFonts w:cs="Segoe UI"/>
          <w:szCs w:val="22"/>
          <w:lang w:val="en-GB"/>
        </w:rPr>
        <w:fldChar w:fldCharType="end"/>
      </w:r>
      <w:r w:rsidR="00F3285D" w:rsidRPr="00C3331B">
        <w:rPr>
          <w:rFonts w:cs="Segoe UI"/>
          <w:szCs w:val="22"/>
          <w:lang w:val="en-GB"/>
        </w:rPr>
        <w:t xml:space="preserve">). </w:t>
      </w:r>
      <w:bookmarkStart w:id="87" w:name="_Hlk139989884"/>
      <w:bookmarkEnd w:id="86"/>
      <w:r w:rsidR="0036183C" w:rsidRPr="00C3331B">
        <w:rPr>
          <w:rFonts w:cs="Segoe UI"/>
          <w:szCs w:val="22"/>
          <w:lang w:val="en-GB"/>
        </w:rPr>
        <w:t>If the selected supplier has replaced the documents proving compliance with the eligibility and qualification conditions in the tender procedure with a European Single Procurement Document, it is not required to submit the individual documents replaced by this document, provided that it informs the contracting authority in which other tender procedure it has already submitted these documents and that they are still acceptable.</w:t>
      </w:r>
      <w:r w:rsidR="0036183C" w:rsidRPr="00C3331B">
        <w:rPr>
          <w:lang w:val="en-GB"/>
        </w:rPr>
        <w:t xml:space="preserve"> </w:t>
      </w:r>
      <w:r w:rsidR="0036183C" w:rsidRPr="00C3331B">
        <w:rPr>
          <w:rFonts w:cs="Segoe UI"/>
          <w:szCs w:val="22"/>
          <w:lang w:val="en-GB"/>
        </w:rPr>
        <w:t>(</w:t>
      </w:r>
      <w:proofErr w:type="gramStart"/>
      <w:r w:rsidR="0036183C" w:rsidRPr="00C3331B">
        <w:rPr>
          <w:rFonts w:cs="Segoe UI"/>
          <w:szCs w:val="22"/>
          <w:lang w:val="en-GB"/>
        </w:rPr>
        <w:t>including</w:t>
      </w:r>
      <w:proofErr w:type="gramEnd"/>
      <w:r w:rsidR="0036183C" w:rsidRPr="00C3331B">
        <w:rPr>
          <w:rFonts w:cs="Segoe UI"/>
          <w:szCs w:val="22"/>
          <w:lang w:val="en-GB"/>
        </w:rPr>
        <w:t xml:space="preserve"> from a </w:t>
      </w:r>
      <w:r w:rsidR="0036183C" w:rsidRPr="00C3331B">
        <w:rPr>
          <w:rFonts w:cs="Segoe UI"/>
          <w:szCs w:val="22"/>
          <w:lang w:val="en-GB"/>
        </w:rPr>
        <w:lastRenderedPageBreak/>
        <w:t>time perspective, which applies to proving compliance with the basic eligibility conditions under paragraph</w:t>
      </w:r>
      <w:r w:rsidR="00F3285D" w:rsidRPr="00C3331B">
        <w:rPr>
          <w:rFonts w:cs="Segoe UI"/>
          <w:szCs w:val="22"/>
          <w:lang w:val="en-GB"/>
        </w:rPr>
        <w:t xml:space="preserve">. </w:t>
      </w:r>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F3285D" w:rsidRPr="00C3331B">
        <w:rPr>
          <w:rFonts w:cs="Segoe UI"/>
          <w:szCs w:val="22"/>
          <w:lang w:val="en-GB"/>
        </w:rPr>
        <w:t xml:space="preserve"> </w:t>
      </w:r>
      <w:bookmarkEnd w:id="87"/>
      <w:r w:rsidR="00866327" w:rsidRPr="00C3331B">
        <w:rPr>
          <w:rFonts w:cs="Segoe UI"/>
          <w:szCs w:val="22"/>
          <w:lang w:val="en-GB"/>
        </w:rPr>
        <w:t>calls for tenders and tender documentation).</w:t>
      </w:r>
    </w:p>
    <w:p w14:paraId="04FB2440" w14:textId="6B7D3462" w:rsidR="00F3285D" w:rsidRPr="00C3331B" w:rsidRDefault="00866327" w:rsidP="00FD430B">
      <w:pPr>
        <w:spacing w:before="240"/>
        <w:rPr>
          <w:rFonts w:cs="Segoe UI"/>
          <w:szCs w:val="22"/>
          <w:lang w:val="en-GB"/>
        </w:rPr>
      </w:pPr>
      <w:bookmarkStart w:id="88" w:name="OLE_LINK126"/>
      <w:r w:rsidRPr="00C3331B">
        <w:rPr>
          <w:rFonts w:cs="Segoe UI"/>
          <w:szCs w:val="22"/>
          <w:lang w:val="en-GB"/>
        </w:rPr>
        <w:t xml:space="preserve">For the avoidance of doubt, the contracting authority states that a scan of a document issued by a state administration body </w:t>
      </w:r>
      <w:r w:rsidRPr="00C3331B">
        <w:rPr>
          <w:rFonts w:cs="Segoe UI"/>
          <w:b/>
          <w:bCs/>
          <w:szCs w:val="22"/>
          <w:lang w:val="en-GB"/>
        </w:rPr>
        <w:t xml:space="preserve">is not considered </w:t>
      </w:r>
      <w:r w:rsidRPr="00C3331B">
        <w:rPr>
          <w:rFonts w:cs="Segoe UI"/>
          <w:szCs w:val="22"/>
          <w:lang w:val="en-GB"/>
        </w:rPr>
        <w:t>an original in electronic form (even if it is subsequently electronically signed by the supplier, for example).</w:t>
      </w:r>
    </w:p>
    <w:p w14:paraId="65D25897" w14:textId="6BFC72E5" w:rsidR="008E0F58" w:rsidRPr="00C3331B" w:rsidRDefault="00787C18" w:rsidP="0021039D">
      <w:pPr>
        <w:pStyle w:val="Nadpis2"/>
        <w:rPr>
          <w:rFonts w:cs="Segoe UI"/>
          <w:lang w:val="en-GB"/>
        </w:rPr>
      </w:pPr>
      <w:bookmarkStart w:id="89" w:name="OLE_LINK127"/>
      <w:bookmarkEnd w:id="88"/>
      <w:r w:rsidRPr="00C3331B">
        <w:rPr>
          <w:rFonts w:cs="Segoe UI"/>
          <w:lang w:val="en-GB"/>
        </w:rPr>
        <w:t>Proof of qualifications obtained abroad</w:t>
      </w:r>
    </w:p>
    <w:p w14:paraId="519D7877" w14:textId="25857D40" w:rsidR="00BC7AD4" w:rsidRPr="00C3331B" w:rsidRDefault="00D61AED" w:rsidP="0021039D">
      <w:pPr>
        <w:rPr>
          <w:rFonts w:cs="Segoe UI"/>
          <w:lang w:val="en-GB"/>
        </w:rPr>
      </w:pPr>
      <w:bookmarkStart w:id="90" w:name="OLE_LINK128"/>
      <w:bookmarkEnd w:id="89"/>
      <w:r w:rsidRPr="00C3331B">
        <w:rPr>
          <w:rFonts w:cs="Segoe UI"/>
          <w:lang w:val="en-GB"/>
        </w:rPr>
        <w:t>If the qualification was obtained abroad, it shall be proven by documents issued in accordance with the legal system of the country in which it was obtained, to the extent required by the contracting authority.</w:t>
      </w:r>
    </w:p>
    <w:p w14:paraId="6E5A0090" w14:textId="49AB5179" w:rsidR="00F3285D" w:rsidRPr="00C3331B" w:rsidRDefault="00D61AED" w:rsidP="00F3285D">
      <w:pPr>
        <w:spacing w:before="240"/>
        <w:rPr>
          <w:rFonts w:cs="Segoe UI"/>
          <w:szCs w:val="22"/>
          <w:lang w:val="en-GB"/>
        </w:rPr>
      </w:pPr>
      <w:bookmarkStart w:id="91" w:name="OLE_LINK129"/>
      <w:bookmarkEnd w:id="90"/>
      <w:r w:rsidRPr="00C3331B">
        <w:rPr>
          <w:rFonts w:cs="Segoe UI"/>
          <w:szCs w:val="22"/>
          <w:lang w:val="en-GB"/>
        </w:rPr>
        <w:t>Confirmation for foreign suppliers regarding the absence of outstanding payments in the Czech Republic is issued in relation to</w:t>
      </w:r>
    </w:p>
    <w:p w14:paraId="0DD47D84" w14:textId="381CC8F2" w:rsidR="00F3285D" w:rsidRPr="00C3331B" w:rsidRDefault="00616729" w:rsidP="00F3285D">
      <w:pPr>
        <w:pStyle w:val="Odstavecseseznamem"/>
        <w:numPr>
          <w:ilvl w:val="0"/>
          <w:numId w:val="31"/>
        </w:numPr>
        <w:spacing w:before="120" w:after="120"/>
        <w:ind w:left="1135" w:hanging="284"/>
        <w:contextualSpacing w:val="0"/>
        <w:rPr>
          <w:rFonts w:cs="Segoe UI"/>
          <w:szCs w:val="22"/>
          <w:lang w:val="en-GB"/>
        </w:rPr>
      </w:pPr>
      <w:bookmarkStart w:id="92" w:name="OLE_LINK130"/>
      <w:bookmarkEnd w:id="91"/>
      <w:r w:rsidRPr="00C3331B">
        <w:rPr>
          <w:rFonts w:cs="Segoe UI"/>
          <w:szCs w:val="22"/>
          <w:lang w:val="en-GB"/>
        </w:rPr>
        <w:t>tax arrears to the Tax Office for Prague, Regional Office for Prague 1,</w:t>
      </w:r>
    </w:p>
    <w:bookmarkEnd w:id="92"/>
    <w:p w14:paraId="6CC2B9EC" w14:textId="021416EE" w:rsidR="00F3285D" w:rsidRPr="00C3331B" w:rsidRDefault="00616729" w:rsidP="00FD430B">
      <w:pPr>
        <w:pStyle w:val="Odstavecseseznamem"/>
        <w:numPr>
          <w:ilvl w:val="0"/>
          <w:numId w:val="31"/>
        </w:numPr>
        <w:spacing w:before="120" w:after="120"/>
        <w:ind w:left="1135" w:hanging="284"/>
        <w:contextualSpacing w:val="0"/>
        <w:rPr>
          <w:rFonts w:cs="Segoe UI"/>
          <w:szCs w:val="22"/>
          <w:lang w:val="en-GB"/>
        </w:rPr>
      </w:pPr>
      <w:r w:rsidRPr="00C3331B">
        <w:rPr>
          <w:rFonts w:cs="Segoe UI"/>
          <w:szCs w:val="22"/>
          <w:lang w:val="en-GB"/>
        </w:rPr>
        <w:t>arrears in insurance premiums and penalties for social security and contributions to state employment policy Regional Social Security Administration for the Capital City of Prague and the Central Bohemian Region (Prague Social Security Administration office)</w:t>
      </w:r>
    </w:p>
    <w:p w14:paraId="78A5576D" w14:textId="2D36EBC0" w:rsidR="004E2FBB" w:rsidRPr="00C3331B" w:rsidRDefault="00616729" w:rsidP="0021039D">
      <w:pPr>
        <w:pStyle w:val="Nadpis2"/>
        <w:rPr>
          <w:rFonts w:cs="Segoe UI"/>
          <w:lang w:val="en-GB"/>
        </w:rPr>
      </w:pPr>
      <w:bookmarkStart w:id="93" w:name="OLE_LINK132"/>
      <w:r w:rsidRPr="00C3331B">
        <w:rPr>
          <w:rFonts w:cs="Segoe UI"/>
          <w:lang w:val="en-GB"/>
        </w:rPr>
        <w:t>Proving part of the qualification through other persons</w:t>
      </w:r>
    </w:p>
    <w:bookmarkEnd w:id="93"/>
    <w:p w14:paraId="7A17FB96" w14:textId="147AD578" w:rsidR="00FA5031" w:rsidRPr="00C3331B" w:rsidRDefault="00A65A0C" w:rsidP="0021039D">
      <w:pPr>
        <w:rPr>
          <w:rFonts w:cs="Segoe UI"/>
          <w:lang w:val="en-GB"/>
        </w:rPr>
      </w:pPr>
      <w:r w:rsidRPr="00C3331B">
        <w:rPr>
          <w:rFonts w:cs="Segoe UI"/>
          <w:lang w:val="en-GB"/>
        </w:rPr>
        <w:t xml:space="preserve">If a participant is unable to prove that they meet </w:t>
      </w:r>
      <w:proofErr w:type="gramStart"/>
      <w:r w:rsidRPr="00C3331B">
        <w:rPr>
          <w:rFonts w:cs="Segoe UI"/>
          <w:lang w:val="en-GB"/>
        </w:rPr>
        <w:t>all of</w:t>
      </w:r>
      <w:proofErr w:type="gramEnd"/>
      <w:r w:rsidRPr="00C3331B">
        <w:rPr>
          <w:rFonts w:cs="Segoe UI"/>
          <w:lang w:val="en-GB"/>
        </w:rPr>
        <w:t xml:space="preserve"> the technical qualifications required by the contracting authority and this call for tenders does not stipulate otherwise, they are entitled to prove that they meet the missing qualifications through another person. It is not possible to prove professional competence through another person in accordance with paragraph</w:t>
      </w:r>
      <w:r w:rsidR="009D488F" w:rsidRPr="00C3331B">
        <w:rPr>
          <w:rFonts w:cs="Segoe UI"/>
          <w:lang w:val="en-GB"/>
        </w:rPr>
        <w:t>.</w:t>
      </w:r>
      <w:r w:rsidR="00CA3893" w:rsidRPr="00C3331B">
        <w:rPr>
          <w:rFonts w:cs="Segoe UI"/>
          <w:lang w:val="en-GB"/>
        </w:rPr>
        <w:t xml:space="preserve"> </w:t>
      </w:r>
      <w:r w:rsidR="00FD2004" w:rsidRPr="00C3331B">
        <w:rPr>
          <w:rFonts w:cs="Segoe UI"/>
          <w:lang w:val="en-GB"/>
        </w:rPr>
        <w:fldChar w:fldCharType="begin"/>
      </w:r>
      <w:r w:rsidR="00FD2004" w:rsidRPr="00C3331B">
        <w:rPr>
          <w:rFonts w:cs="Segoe UI"/>
          <w:lang w:val="en-GB"/>
        </w:rPr>
        <w:instrText xml:space="preserve"> REF _Ref207614200 \r \h </w:instrText>
      </w:r>
      <w:r w:rsidR="00FD2004" w:rsidRPr="00C3331B">
        <w:rPr>
          <w:rFonts w:cs="Segoe UI"/>
          <w:lang w:val="en-GB"/>
        </w:rPr>
      </w:r>
      <w:r w:rsidR="00FD2004" w:rsidRPr="00C3331B">
        <w:rPr>
          <w:rFonts w:cs="Segoe UI"/>
          <w:lang w:val="en-GB"/>
        </w:rPr>
        <w:fldChar w:fldCharType="separate"/>
      </w:r>
      <w:r w:rsidR="00FD2004" w:rsidRPr="00C3331B">
        <w:rPr>
          <w:rFonts w:cs="Segoe UI"/>
          <w:lang w:val="en-GB"/>
        </w:rPr>
        <w:t>6.2</w:t>
      </w:r>
      <w:r w:rsidR="00FD2004" w:rsidRPr="00C3331B">
        <w:rPr>
          <w:rFonts w:cs="Segoe UI"/>
          <w:lang w:val="en-GB"/>
        </w:rPr>
        <w:fldChar w:fldCharType="end"/>
      </w:r>
      <w:r w:rsidR="00931CEB" w:rsidRPr="00C3331B">
        <w:rPr>
          <w:rFonts w:cs="Segoe UI"/>
          <w:lang w:val="en-GB"/>
        </w:rPr>
        <w:t xml:space="preserve"> </w:t>
      </w:r>
      <w:bookmarkStart w:id="94" w:name="OLE_LINK134"/>
      <w:r w:rsidRPr="00C3331B">
        <w:rPr>
          <w:rFonts w:cs="Segoe UI"/>
          <w:lang w:val="en-GB"/>
        </w:rPr>
        <w:t>of this call.</w:t>
      </w:r>
    </w:p>
    <w:p w14:paraId="051BA79A" w14:textId="3A139A0F" w:rsidR="004E2FBB" w:rsidRPr="00C3331B" w:rsidRDefault="008A7C42" w:rsidP="0021039D">
      <w:pPr>
        <w:rPr>
          <w:rFonts w:cs="Segoe UI"/>
          <w:lang w:val="en-GB"/>
        </w:rPr>
      </w:pPr>
      <w:bookmarkStart w:id="95" w:name="OLE_LINK135"/>
      <w:bookmarkEnd w:id="94"/>
      <w:r w:rsidRPr="00C3331B">
        <w:rPr>
          <w:rFonts w:cs="Segoe UI"/>
          <w:lang w:val="en-GB"/>
        </w:rPr>
        <w:t xml:space="preserve">A person with a different ID number </w:t>
      </w:r>
      <w:proofErr w:type="gramStart"/>
      <w:r w:rsidRPr="00C3331B">
        <w:rPr>
          <w:rFonts w:cs="Segoe UI"/>
          <w:lang w:val="en-GB"/>
        </w:rPr>
        <w:t>is considered to be</w:t>
      </w:r>
      <w:proofErr w:type="gramEnd"/>
      <w:r w:rsidRPr="00C3331B">
        <w:rPr>
          <w:rFonts w:cs="Segoe UI"/>
          <w:lang w:val="en-GB"/>
        </w:rPr>
        <w:t xml:space="preserve"> a different person, even if, for example, they are part of the same group as the participant.</w:t>
      </w:r>
    </w:p>
    <w:p w14:paraId="10F96709" w14:textId="3C0696D0" w:rsidR="004E2FBB" w:rsidRPr="00C3331B" w:rsidRDefault="008A7C42" w:rsidP="0021039D">
      <w:pPr>
        <w:rPr>
          <w:rFonts w:cs="Segoe UI"/>
          <w:lang w:val="en-GB"/>
        </w:rPr>
      </w:pPr>
      <w:bookmarkStart w:id="96" w:name="OLE_LINK136"/>
      <w:bookmarkEnd w:id="95"/>
      <w:r w:rsidRPr="00C3331B">
        <w:rPr>
          <w:rFonts w:cs="Segoe UI"/>
          <w:lang w:val="en-GB"/>
        </w:rPr>
        <w:t>In such a case, the participant is obliged to submit to the contracting authority</w:t>
      </w:r>
    </w:p>
    <w:bookmarkEnd w:id="96"/>
    <w:p w14:paraId="7B47A3F8" w14:textId="12B035DB" w:rsidR="00F3285D" w:rsidRPr="00C3331B" w:rsidRDefault="00481531" w:rsidP="00F3285D">
      <w:pPr>
        <w:pStyle w:val="Odstavecseseznamem"/>
        <w:numPr>
          <w:ilvl w:val="0"/>
          <w:numId w:val="14"/>
        </w:numPr>
        <w:spacing w:before="120" w:after="120"/>
        <w:ind w:left="1417" w:hanging="425"/>
        <w:contextualSpacing w:val="0"/>
        <w:rPr>
          <w:rFonts w:cs="Segoe UI"/>
          <w:szCs w:val="22"/>
          <w:lang w:val="en-GB"/>
        </w:rPr>
      </w:pPr>
      <w:r w:rsidRPr="00C3331B">
        <w:rPr>
          <w:rFonts w:cs="Segoe UI"/>
          <w:szCs w:val="22"/>
          <w:lang w:val="en-GB"/>
        </w:rPr>
        <w:t>documents proving compliance with the basic eligibility requirements pursuant to paragraph</w:t>
      </w:r>
      <w:r w:rsidR="00F3285D" w:rsidRPr="00C3331B">
        <w:rPr>
          <w:rFonts w:cs="Segoe UI"/>
          <w:szCs w:val="22"/>
          <w:lang w:val="en-GB"/>
        </w:rPr>
        <w:t xml:space="preserve"> </w:t>
      </w:r>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F3285D" w:rsidRPr="00C3331B">
        <w:rPr>
          <w:rFonts w:cs="Segoe UI"/>
          <w:szCs w:val="22"/>
          <w:lang w:val="en-GB"/>
        </w:rPr>
        <w:t xml:space="preserve"> </w:t>
      </w:r>
      <w:bookmarkStart w:id="97" w:name="OLE_LINK140"/>
      <w:r w:rsidRPr="00C3331B">
        <w:rPr>
          <w:rFonts w:cs="Segoe UI"/>
          <w:szCs w:val="22"/>
          <w:lang w:val="en-GB"/>
        </w:rPr>
        <w:t>of the call for tenders and tender documentation,</w:t>
      </w:r>
      <w:bookmarkEnd w:id="97"/>
    </w:p>
    <w:p w14:paraId="53E128A6" w14:textId="355FB461" w:rsidR="00F3285D" w:rsidRPr="00C3331B" w:rsidRDefault="00A467FD" w:rsidP="00F3285D">
      <w:pPr>
        <w:pStyle w:val="Odstavecseseznamem"/>
        <w:numPr>
          <w:ilvl w:val="0"/>
          <w:numId w:val="14"/>
        </w:numPr>
        <w:ind w:left="1418" w:hanging="425"/>
        <w:rPr>
          <w:rFonts w:cs="Segoe UI"/>
          <w:szCs w:val="22"/>
          <w:lang w:val="en-GB"/>
        </w:rPr>
      </w:pPr>
      <w:r w:rsidRPr="00C3331B">
        <w:rPr>
          <w:rFonts w:cs="Segoe UI"/>
          <w:szCs w:val="22"/>
          <w:lang w:val="en-GB"/>
        </w:rPr>
        <w:t>documents proving professional qualification in accordance with paragraph</w:t>
      </w:r>
      <w:r w:rsidR="00F3285D" w:rsidRPr="00C3331B">
        <w:rPr>
          <w:rFonts w:cs="Segoe UI"/>
          <w:szCs w:val="22"/>
          <w:lang w:val="en-GB"/>
        </w:rPr>
        <w:t xml:space="preserve">. </w:t>
      </w:r>
      <w:r w:rsidR="00FD2004" w:rsidRPr="00C3331B">
        <w:rPr>
          <w:rFonts w:cs="Segoe UI"/>
          <w:szCs w:val="22"/>
          <w:lang w:val="en-GB"/>
        </w:rPr>
        <w:fldChar w:fldCharType="begin"/>
      </w:r>
      <w:r w:rsidR="00FD2004" w:rsidRPr="00C3331B">
        <w:rPr>
          <w:rFonts w:cs="Segoe UI"/>
          <w:szCs w:val="22"/>
          <w:lang w:val="en-GB"/>
        </w:rPr>
        <w:instrText xml:space="preserve"> REF _Ref207614200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6.2</w:t>
      </w:r>
      <w:r w:rsidR="00FD2004" w:rsidRPr="00C3331B">
        <w:rPr>
          <w:rFonts w:cs="Segoe UI"/>
          <w:szCs w:val="22"/>
          <w:lang w:val="en-GB"/>
        </w:rPr>
        <w:fldChar w:fldCharType="end"/>
      </w:r>
      <w:r w:rsidR="00F3285D" w:rsidRPr="00C3331B">
        <w:rPr>
          <w:rFonts w:cs="Segoe UI"/>
          <w:szCs w:val="22"/>
          <w:lang w:val="en-GB"/>
        </w:rPr>
        <w:t xml:space="preserve"> </w:t>
      </w:r>
      <w:r w:rsidRPr="00C3331B">
        <w:rPr>
          <w:rFonts w:cs="Segoe UI"/>
          <w:szCs w:val="22"/>
          <w:lang w:val="en-GB"/>
        </w:rPr>
        <w:t>letter</w:t>
      </w:r>
      <w:r w:rsidR="00F3285D" w:rsidRPr="00C3331B">
        <w:rPr>
          <w:rFonts w:cs="Segoe UI"/>
          <w:szCs w:val="22"/>
          <w:lang w:val="en-GB"/>
        </w:rPr>
        <w:t xml:space="preserve"> a) </w:t>
      </w:r>
      <w:r w:rsidRPr="00C3331B">
        <w:rPr>
          <w:rFonts w:cs="Segoe UI"/>
          <w:szCs w:val="22"/>
          <w:lang w:val="en-GB"/>
        </w:rPr>
        <w:t>of the call for tenders and tender documentation</w:t>
      </w:r>
      <w:r w:rsidR="00AC193B" w:rsidRPr="00C3331B">
        <w:rPr>
          <w:rFonts w:cs="Segoe UI"/>
          <w:szCs w:val="22"/>
          <w:lang w:val="en-GB"/>
        </w:rPr>
        <w:t xml:space="preserve"> of another person</w:t>
      </w:r>
      <w:r w:rsidR="00F3285D" w:rsidRPr="00C3331B">
        <w:rPr>
          <w:rFonts w:cs="Segoe UI"/>
          <w:szCs w:val="22"/>
          <w:lang w:val="en-GB"/>
        </w:rPr>
        <w:t>,</w:t>
      </w:r>
    </w:p>
    <w:p w14:paraId="762538E3" w14:textId="734F9B63" w:rsidR="004E2FBB" w:rsidRPr="00C3331B" w:rsidRDefault="004376F6" w:rsidP="00B25588">
      <w:pPr>
        <w:pStyle w:val="Odstavecseseznamem"/>
        <w:numPr>
          <w:ilvl w:val="0"/>
          <w:numId w:val="14"/>
        </w:numPr>
        <w:ind w:left="1418" w:hanging="425"/>
        <w:rPr>
          <w:rFonts w:cs="Segoe UI"/>
          <w:szCs w:val="22"/>
          <w:lang w:val="en-GB"/>
        </w:rPr>
      </w:pPr>
      <w:r w:rsidRPr="00C3331B">
        <w:rPr>
          <w:rFonts w:cs="Segoe UI"/>
          <w:szCs w:val="22"/>
          <w:lang w:val="en-GB"/>
        </w:rPr>
        <w:t>documents proving that the missing part of the eligibility or technical qualification has been fulfilled by another person</w:t>
      </w:r>
      <w:r w:rsidR="00A4735B" w:rsidRPr="00C3331B">
        <w:rPr>
          <w:rFonts w:cs="Segoe UI"/>
          <w:szCs w:val="22"/>
          <w:lang w:val="en-GB"/>
        </w:rPr>
        <w:t>,</w:t>
      </w:r>
      <w:r w:rsidR="004E2FBB" w:rsidRPr="00C3331B">
        <w:rPr>
          <w:rFonts w:cs="Segoe UI"/>
          <w:szCs w:val="22"/>
          <w:lang w:val="en-GB"/>
        </w:rPr>
        <w:t xml:space="preserve"> </w:t>
      </w:r>
      <w:r w:rsidRPr="00C3331B">
        <w:rPr>
          <w:rFonts w:cs="Segoe UI"/>
          <w:szCs w:val="22"/>
          <w:lang w:val="en-GB"/>
        </w:rPr>
        <w:t>and</w:t>
      </w:r>
    </w:p>
    <w:p w14:paraId="0D044CC9" w14:textId="5D0DF59E" w:rsidR="004E2FBB" w:rsidRPr="00C3331B" w:rsidRDefault="006C5226" w:rsidP="00B25588">
      <w:pPr>
        <w:pStyle w:val="Odstavecseseznamem"/>
        <w:numPr>
          <w:ilvl w:val="0"/>
          <w:numId w:val="14"/>
        </w:numPr>
        <w:ind w:left="1418" w:hanging="425"/>
        <w:rPr>
          <w:rFonts w:cs="Segoe UI"/>
          <w:szCs w:val="22"/>
          <w:lang w:val="en-GB"/>
        </w:rPr>
      </w:pPr>
      <w:bookmarkStart w:id="98" w:name="OLE_LINK142"/>
      <w:r w:rsidRPr="00C3331B">
        <w:rPr>
          <w:rFonts w:cs="Segoe UI"/>
          <w:szCs w:val="22"/>
          <w:lang w:val="en-GB"/>
        </w:rPr>
        <w:lastRenderedPageBreak/>
        <w:t xml:space="preserve">a contract or other confirmation signed by another person confirming the existence of a contract, whereby the content of the contract is a written commitment by another person to provide specific performance intended for the performance of a public contract or to provide items or rights that the supplier will be entitled to dispose of within the framework of the performance of a public contract, at least to the extent to which the other person has demonstrated qualification as a supplier; if the other person has demonstrated qualification pursuant to paragraph </w:t>
      </w:r>
      <w:r w:rsidR="00931CEB" w:rsidRPr="00C3331B">
        <w:rPr>
          <w:rFonts w:cs="Segoe UI"/>
          <w:szCs w:val="22"/>
          <w:lang w:val="en-GB"/>
        </w:rPr>
        <w:fldChar w:fldCharType="begin"/>
      </w:r>
      <w:r w:rsidR="00931CEB" w:rsidRPr="00C3331B">
        <w:rPr>
          <w:rFonts w:cs="Segoe UI"/>
          <w:szCs w:val="22"/>
          <w:lang w:val="en-GB"/>
        </w:rPr>
        <w:instrText xml:space="preserve"> REF _Ref207279669 \r \h </w:instrText>
      </w:r>
      <w:r w:rsidR="00826314" w:rsidRPr="00C3331B">
        <w:rPr>
          <w:rFonts w:cs="Segoe UI"/>
          <w:szCs w:val="22"/>
          <w:lang w:val="en-GB"/>
        </w:rPr>
        <w:instrText xml:space="preserve"> \* MERGEFORMAT </w:instrText>
      </w:r>
      <w:r w:rsidR="00931CEB" w:rsidRPr="00C3331B">
        <w:rPr>
          <w:rFonts w:cs="Segoe UI"/>
          <w:szCs w:val="22"/>
          <w:lang w:val="en-GB"/>
        </w:rPr>
      </w:r>
      <w:r w:rsidR="00931CEB" w:rsidRPr="00C3331B">
        <w:rPr>
          <w:rFonts w:cs="Segoe UI"/>
          <w:szCs w:val="22"/>
          <w:lang w:val="en-GB"/>
        </w:rPr>
        <w:fldChar w:fldCharType="separate"/>
      </w:r>
      <w:r w:rsidR="00FD2004" w:rsidRPr="00C3331B">
        <w:rPr>
          <w:rFonts w:cs="Segoe UI"/>
          <w:szCs w:val="22"/>
          <w:lang w:val="en-GB"/>
        </w:rPr>
        <w:t>6.3</w:t>
      </w:r>
      <w:r w:rsidR="00931CEB" w:rsidRPr="00C3331B">
        <w:rPr>
          <w:rFonts w:cs="Segoe UI"/>
          <w:szCs w:val="22"/>
          <w:lang w:val="en-GB"/>
        </w:rPr>
        <w:fldChar w:fldCharType="end"/>
      </w:r>
      <w:r w:rsidR="00931CEB" w:rsidRPr="00C3331B">
        <w:rPr>
          <w:rFonts w:cs="Segoe UI"/>
          <w:szCs w:val="22"/>
          <w:lang w:val="en-GB"/>
        </w:rPr>
        <w:t xml:space="preserve"> </w:t>
      </w:r>
      <w:r w:rsidRPr="00C3331B">
        <w:rPr>
          <w:rFonts w:cs="Segoe UI"/>
          <w:szCs w:val="22"/>
          <w:lang w:val="en-GB"/>
        </w:rPr>
        <w:t>letter</w:t>
      </w:r>
      <w:r w:rsidR="008A2673" w:rsidRPr="00C3331B">
        <w:rPr>
          <w:rFonts w:cs="Segoe UI"/>
          <w:szCs w:val="22"/>
          <w:lang w:val="en-GB"/>
        </w:rPr>
        <w:t xml:space="preserve"> a) </w:t>
      </w:r>
      <w:r w:rsidRPr="00C3331B">
        <w:rPr>
          <w:rFonts w:cs="Segoe UI"/>
          <w:szCs w:val="22"/>
          <w:lang w:val="en-GB"/>
        </w:rPr>
        <w:t>or</w:t>
      </w:r>
      <w:r w:rsidR="00F3285D" w:rsidRPr="00C3331B">
        <w:rPr>
          <w:rFonts w:cs="Segoe UI"/>
          <w:szCs w:val="22"/>
          <w:lang w:val="en-GB"/>
        </w:rPr>
        <w:t xml:space="preserve"> b) </w:t>
      </w:r>
      <w:bookmarkStart w:id="99" w:name="OLE_LINK143"/>
      <w:r w:rsidRPr="00C3331B">
        <w:rPr>
          <w:rFonts w:cs="Segoe UI"/>
          <w:szCs w:val="22"/>
          <w:lang w:val="en-GB"/>
        </w:rPr>
        <w:t>of this call for tenders and tender documentation, the contract must include a commitment by that other person to perform the deliveries to which the demonstrated qualification criterion relates. The technical qualification requirement shall be deemed to be met if the written commitment of another person contains the joint and several liability of the participant and the persons through whom the participant proves part of the qualification in the performance of this public contract.</w:t>
      </w:r>
    </w:p>
    <w:p w14:paraId="79027948" w14:textId="017EF182" w:rsidR="004E2FBB" w:rsidRPr="00C3331B" w:rsidRDefault="00136B20" w:rsidP="0021039D">
      <w:pPr>
        <w:pStyle w:val="Nadpis2"/>
        <w:rPr>
          <w:rFonts w:cs="Segoe UI"/>
          <w:lang w:val="en-GB"/>
        </w:rPr>
      </w:pPr>
      <w:bookmarkStart w:id="100" w:name="OLE_LINK144"/>
      <w:bookmarkEnd w:id="98"/>
      <w:bookmarkEnd w:id="99"/>
      <w:r w:rsidRPr="00C3331B">
        <w:rPr>
          <w:rFonts w:cs="Segoe UI"/>
          <w:lang w:val="en-GB"/>
        </w:rPr>
        <w:t>Joint demonstration of qualification</w:t>
      </w:r>
    </w:p>
    <w:p w14:paraId="6EF3BD2F" w14:textId="3FF401EA" w:rsidR="004E2FBB" w:rsidRPr="00C3331B" w:rsidRDefault="00136B20" w:rsidP="0021039D">
      <w:pPr>
        <w:rPr>
          <w:rFonts w:cs="Segoe UI"/>
          <w:lang w:val="en-GB"/>
        </w:rPr>
      </w:pPr>
      <w:bookmarkStart w:id="101" w:name="OLE_LINK145"/>
      <w:bookmarkEnd w:id="100"/>
      <w:r w:rsidRPr="00C3331B">
        <w:rPr>
          <w:rFonts w:cs="Segoe UI"/>
          <w:szCs w:val="22"/>
          <w:lang w:val="en-GB"/>
        </w:rPr>
        <w:t>In the case of joint participation by multiple suppliers, basic eligibility shall be demonstrated (paragraph</w:t>
      </w:r>
      <w:r w:rsidR="00F3285D" w:rsidRPr="00C3331B">
        <w:rPr>
          <w:rFonts w:cs="Segoe UI"/>
          <w:szCs w:val="22"/>
          <w:lang w:val="en-GB"/>
        </w:rPr>
        <w:t xml:space="preserve"> </w:t>
      </w:r>
      <w:bookmarkEnd w:id="101"/>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3543E9" w:rsidRPr="00C3331B">
        <w:rPr>
          <w:rFonts w:cs="Segoe UI"/>
          <w:szCs w:val="22"/>
          <w:lang w:val="en-GB"/>
        </w:rPr>
        <w:t xml:space="preserve"> of </w:t>
      </w:r>
      <w:r w:rsidR="00F3285D" w:rsidRPr="00C3331B">
        <w:rPr>
          <w:rFonts w:cs="Segoe UI"/>
          <w:szCs w:val="22"/>
          <w:lang w:val="en-GB"/>
        </w:rPr>
        <w:t xml:space="preserve"> </w:t>
      </w:r>
      <w:r w:rsidR="003543E9" w:rsidRPr="00C3331B">
        <w:rPr>
          <w:rFonts w:cs="Segoe UI"/>
          <w:szCs w:val="22"/>
          <w:lang w:val="en-GB"/>
        </w:rPr>
        <w:t xml:space="preserve">the call for tenders and tender documentation) and professional competence (paragraph </w:t>
      </w:r>
      <w:r w:rsidR="00FD2004" w:rsidRPr="00C3331B">
        <w:rPr>
          <w:rFonts w:cs="Segoe UI"/>
          <w:szCs w:val="22"/>
          <w:lang w:val="en-GB"/>
        </w:rPr>
        <w:fldChar w:fldCharType="begin"/>
      </w:r>
      <w:r w:rsidR="00FD2004" w:rsidRPr="00C3331B">
        <w:rPr>
          <w:rFonts w:cs="Segoe UI"/>
          <w:szCs w:val="22"/>
          <w:lang w:val="en-GB"/>
        </w:rPr>
        <w:instrText xml:space="preserve"> REF _Ref207614200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6.2</w:t>
      </w:r>
      <w:r w:rsidR="00FD2004" w:rsidRPr="00C3331B">
        <w:rPr>
          <w:rFonts w:cs="Segoe UI"/>
          <w:szCs w:val="22"/>
          <w:lang w:val="en-GB"/>
        </w:rPr>
        <w:fldChar w:fldCharType="end"/>
      </w:r>
      <w:r w:rsidR="00F3285D" w:rsidRPr="00C3331B">
        <w:rPr>
          <w:rFonts w:cs="Segoe UI"/>
          <w:szCs w:val="22"/>
          <w:lang w:val="en-GB"/>
        </w:rPr>
        <w:t xml:space="preserve"> </w:t>
      </w:r>
      <w:r w:rsidR="003543E9" w:rsidRPr="00C3331B">
        <w:rPr>
          <w:rFonts w:cs="Segoe UI"/>
          <w:szCs w:val="22"/>
          <w:lang w:val="en-GB"/>
        </w:rPr>
        <w:t>letter</w:t>
      </w:r>
      <w:r w:rsidR="00F3285D" w:rsidRPr="00C3331B">
        <w:rPr>
          <w:rFonts w:cs="Segoe UI"/>
          <w:szCs w:val="22"/>
          <w:lang w:val="en-GB"/>
        </w:rPr>
        <w:t xml:space="preserve">. a) </w:t>
      </w:r>
      <w:bookmarkStart w:id="102" w:name="OLE_LINK147"/>
      <w:r w:rsidR="003543E9" w:rsidRPr="00C3331B">
        <w:rPr>
          <w:rFonts w:cs="Segoe UI"/>
          <w:szCs w:val="22"/>
          <w:lang w:val="en-GB"/>
        </w:rPr>
        <w:t>of the call for tenders and tender documentation) each of these suppliers separately in full.</w:t>
      </w:r>
    </w:p>
    <w:p w14:paraId="17ADA1FF" w14:textId="5C0DEB28" w:rsidR="004E2FBB" w:rsidRPr="00C3331B" w:rsidRDefault="0070009D" w:rsidP="0021039D">
      <w:pPr>
        <w:rPr>
          <w:rFonts w:cs="Segoe UI"/>
          <w:lang w:val="en-GB"/>
        </w:rPr>
      </w:pPr>
      <w:bookmarkStart w:id="103" w:name="OLE_LINK148"/>
      <w:bookmarkEnd w:id="102"/>
      <w:r w:rsidRPr="00C3331B">
        <w:rPr>
          <w:rFonts w:cs="Segoe UI"/>
          <w:lang w:val="en-GB"/>
        </w:rPr>
        <w:t>Joint demonstration of qualifications must also meet the following conditions:</w:t>
      </w:r>
    </w:p>
    <w:bookmarkEnd w:id="103"/>
    <w:p w14:paraId="7B2C7918" w14:textId="28075748" w:rsidR="009A43F2" w:rsidRPr="00C3331B" w:rsidRDefault="0070009D" w:rsidP="00B25588">
      <w:pPr>
        <w:pStyle w:val="Odstavecseseznamem"/>
        <w:numPr>
          <w:ilvl w:val="0"/>
          <w:numId w:val="15"/>
        </w:numPr>
        <w:ind w:left="1418" w:hanging="425"/>
        <w:rPr>
          <w:rFonts w:cs="Segoe UI"/>
          <w:lang w:val="en-GB"/>
        </w:rPr>
      </w:pPr>
      <w:r w:rsidRPr="00C3331B">
        <w:rPr>
          <w:rFonts w:cs="Segoe UI"/>
          <w:lang w:val="en-GB"/>
        </w:rPr>
        <w:t xml:space="preserve">One of the suppliers will be explicitly identified as the lead participant designated for communication with the contracting authority within the procurement </w:t>
      </w:r>
      <w:proofErr w:type="gramStart"/>
      <w:r w:rsidRPr="00C3331B">
        <w:rPr>
          <w:rFonts w:cs="Segoe UI"/>
          <w:lang w:val="en-GB"/>
        </w:rPr>
        <w:t>procedure;</w:t>
      </w:r>
      <w:proofErr w:type="gramEnd"/>
    </w:p>
    <w:p w14:paraId="742E762A" w14:textId="6351B6F2" w:rsidR="004E2FBB" w:rsidRPr="00C3331B" w:rsidRDefault="007906FF" w:rsidP="00B25588">
      <w:pPr>
        <w:pStyle w:val="Odstavecseseznamem"/>
        <w:numPr>
          <w:ilvl w:val="0"/>
          <w:numId w:val="15"/>
        </w:numPr>
        <w:ind w:left="1418" w:hanging="425"/>
        <w:rPr>
          <w:rFonts w:cs="Segoe UI"/>
          <w:lang w:val="en-GB"/>
        </w:rPr>
      </w:pPr>
      <w:bookmarkStart w:id="104" w:name="OLE_LINK153"/>
      <w:r w:rsidRPr="00C3331B">
        <w:rPr>
          <w:rFonts w:cs="Segoe UI"/>
          <w:lang w:val="en-GB"/>
        </w:rPr>
        <w:t xml:space="preserve">The documents proving qualification must also include a document (e.g., a contract) clearly stating the obligation of all suppliers to bear joint and several liability for the performance of the public contract. </w:t>
      </w:r>
      <w:r w:rsidR="009A43F2" w:rsidRPr="00C3331B" w:rsidDel="009A43F2">
        <w:rPr>
          <w:rFonts w:cs="Segoe UI"/>
          <w:lang w:val="en-GB"/>
        </w:rPr>
        <w:t xml:space="preserve"> </w:t>
      </w:r>
    </w:p>
    <w:p w14:paraId="3578318E" w14:textId="12162191" w:rsidR="004E2FBB" w:rsidRPr="00C3331B" w:rsidRDefault="007906FF" w:rsidP="0021039D">
      <w:pPr>
        <w:pStyle w:val="Nadpis2"/>
        <w:rPr>
          <w:rFonts w:cs="Segoe UI"/>
          <w:lang w:val="en-GB"/>
        </w:rPr>
      </w:pPr>
      <w:bookmarkStart w:id="105" w:name="OLE_LINK154"/>
      <w:bookmarkEnd w:id="104"/>
      <w:r w:rsidRPr="00C3331B">
        <w:rPr>
          <w:rFonts w:cs="Segoe UI"/>
          <w:lang w:val="en-GB"/>
        </w:rPr>
        <w:t>Consequences of failing to meet the qualification requirements</w:t>
      </w:r>
    </w:p>
    <w:p w14:paraId="5F11D7A5" w14:textId="0218BF26" w:rsidR="00E71825" w:rsidRPr="00C3331B" w:rsidRDefault="00CA61C1" w:rsidP="0021039D">
      <w:pPr>
        <w:rPr>
          <w:rFonts w:cs="Segoe UI"/>
          <w:lang w:val="en-GB"/>
        </w:rPr>
      </w:pPr>
      <w:bookmarkStart w:id="106" w:name="OLE_LINK155"/>
      <w:bookmarkEnd w:id="105"/>
      <w:r w:rsidRPr="00C3331B">
        <w:rPr>
          <w:rFonts w:cs="Segoe UI"/>
          <w:lang w:val="en-GB"/>
        </w:rPr>
        <w:t>A participant who fails to demonstrate that they meet the qualifications required in the call for tenders and the tender documentation may be excluded from participation in the tender procedure by the contracting authority. If the participant is the selected supplier, they must be excluded from the tender procedure for these reasons.</w:t>
      </w:r>
    </w:p>
    <w:p w14:paraId="386AD676" w14:textId="11210135" w:rsidR="00DF2517" w:rsidRPr="00C3331B" w:rsidRDefault="00EE0111" w:rsidP="00DF2517">
      <w:pPr>
        <w:pStyle w:val="Nadpis2"/>
        <w:rPr>
          <w:rFonts w:cs="Segoe UI"/>
          <w:szCs w:val="22"/>
          <w:lang w:val="en-GB"/>
        </w:rPr>
      </w:pPr>
      <w:bookmarkStart w:id="107" w:name="OLE_LINK157"/>
      <w:bookmarkStart w:id="108" w:name="_Toc457831221"/>
      <w:bookmarkStart w:id="109" w:name="_Ref519077335"/>
      <w:bookmarkStart w:id="110" w:name="_Ref519079168"/>
      <w:bookmarkStart w:id="111" w:name="_Toc201220831"/>
      <w:bookmarkStart w:id="112" w:name="_Ref207283545"/>
      <w:bookmarkEnd w:id="106"/>
      <w:r w:rsidRPr="00C3331B">
        <w:rPr>
          <w:rFonts w:cs="Segoe UI"/>
          <w:szCs w:val="22"/>
          <w:lang w:val="en-GB"/>
        </w:rPr>
        <w:t>Activities reserved exclusively for the participant</w:t>
      </w:r>
    </w:p>
    <w:p w14:paraId="136FF0C4" w14:textId="274E4F6D" w:rsidR="00DF2517" w:rsidRPr="00C3331B" w:rsidRDefault="00CA61C1" w:rsidP="00DF2517">
      <w:pPr>
        <w:rPr>
          <w:rFonts w:cs="Segoe UI"/>
          <w:szCs w:val="22"/>
          <w:lang w:val="en-GB"/>
        </w:rPr>
      </w:pPr>
      <w:bookmarkStart w:id="113" w:name="OLE_LINK156"/>
      <w:bookmarkEnd w:id="107"/>
      <w:r w:rsidRPr="00C3331B">
        <w:rPr>
          <w:rFonts w:cs="Segoe UI"/>
          <w:szCs w:val="22"/>
          <w:lang w:val="en-GB"/>
        </w:rPr>
        <w:t>The participant is entitled to ensure the performance of the public contract through a subcontractor.</w:t>
      </w:r>
    </w:p>
    <w:p w14:paraId="5A381A95" w14:textId="557AD427" w:rsidR="00DF2517" w:rsidRPr="00C3331B" w:rsidRDefault="00EE0111" w:rsidP="00113A03">
      <w:pPr>
        <w:rPr>
          <w:lang w:val="en-GB"/>
        </w:rPr>
      </w:pPr>
      <w:bookmarkStart w:id="114" w:name="OLE_LINK158"/>
      <w:bookmarkEnd w:id="113"/>
      <w:r w:rsidRPr="00C3331B">
        <w:rPr>
          <w:lang w:val="en-GB"/>
        </w:rPr>
        <w:lastRenderedPageBreak/>
        <w:t>The participant is required to</w:t>
      </w:r>
      <w:r w:rsidRPr="00C3331B">
        <w:rPr>
          <w:u w:val="single"/>
          <w:lang w:val="en-GB"/>
        </w:rPr>
        <w:t xml:space="preserve"> list their subcontractors in the subcontractor list template, which forms Annex 4 to this call for tenders</w:t>
      </w:r>
      <w:r w:rsidRPr="00C3331B">
        <w:rPr>
          <w:lang w:val="en-GB"/>
        </w:rPr>
        <w:t>. If the participant does not have any subcontractors, they shall include in their tender a subcontractor list stating that they will not use any subcontractors for the implementation.</w:t>
      </w:r>
    </w:p>
    <w:p w14:paraId="3AB02549" w14:textId="53EFF8B6" w:rsidR="00DF2517" w:rsidRPr="00C3331B" w:rsidRDefault="00B259FB" w:rsidP="0021039D">
      <w:pPr>
        <w:pStyle w:val="Nadpis1"/>
        <w:rPr>
          <w:rFonts w:cs="Segoe UI"/>
          <w:lang w:val="en-GB"/>
        </w:rPr>
      </w:pPr>
      <w:bookmarkStart w:id="115" w:name="OLE_LINK159"/>
      <w:bookmarkEnd w:id="114"/>
      <w:r w:rsidRPr="00C3331B">
        <w:rPr>
          <w:rFonts w:cs="Segoe UI"/>
          <w:lang w:val="en-GB"/>
        </w:rPr>
        <w:t>TERMS AND CONDITIONS</w:t>
      </w:r>
    </w:p>
    <w:p w14:paraId="5F718EAE" w14:textId="79A99546" w:rsidR="00DF2517" w:rsidRPr="00C3331B" w:rsidRDefault="007E05F6" w:rsidP="00DF2517">
      <w:pPr>
        <w:rPr>
          <w:rFonts w:cs="Segoe UI"/>
          <w:lang w:val="en-GB"/>
        </w:rPr>
      </w:pPr>
      <w:bookmarkStart w:id="116" w:name="OLE_LINK160"/>
      <w:bookmarkEnd w:id="115"/>
      <w:r w:rsidRPr="00C3331B">
        <w:rPr>
          <w:rFonts w:cs="Segoe UI"/>
          <w:lang w:val="en-GB"/>
        </w:rPr>
        <w:t xml:space="preserve">The terms and conditions are specified in more detail in the binding draft contract for work, which forms Annex 1 to this invitation. The participant is not entitled to make any changes or additions, </w:t>
      </w:r>
      <w:proofErr w:type="gramStart"/>
      <w:r w:rsidRPr="00C3331B">
        <w:rPr>
          <w:rFonts w:cs="Segoe UI"/>
          <w:lang w:val="en-GB"/>
        </w:rPr>
        <w:t>with the exception of</w:t>
      </w:r>
      <w:proofErr w:type="gramEnd"/>
      <w:r w:rsidRPr="00C3331B">
        <w:rPr>
          <w:rFonts w:cs="Segoe UI"/>
          <w:lang w:val="en-GB"/>
        </w:rPr>
        <w:t xml:space="preserve"> information that is expressly marked for addition by the participant. </w:t>
      </w:r>
      <w:r w:rsidR="00DF2517" w:rsidRPr="00C3331B">
        <w:rPr>
          <w:rFonts w:cs="Segoe UI"/>
          <w:lang w:val="en-GB"/>
        </w:rPr>
        <w:t xml:space="preserve"> </w:t>
      </w:r>
    </w:p>
    <w:p w14:paraId="3BA25E3E" w14:textId="731AFD43" w:rsidR="00DF2517" w:rsidRPr="00C3331B" w:rsidRDefault="00151812" w:rsidP="00113A03">
      <w:pPr>
        <w:rPr>
          <w:lang w:val="en-GB"/>
        </w:rPr>
      </w:pPr>
      <w:bookmarkStart w:id="117" w:name="OLE_LINK161"/>
      <w:bookmarkEnd w:id="116"/>
      <w:r w:rsidRPr="00C3331B">
        <w:rPr>
          <w:lang w:val="en-GB"/>
        </w:rPr>
        <w:t>The participant in the tender procedure must include the draft contract as part of the bid with additions in the marked places, but the draft does not have to be signed.</w:t>
      </w:r>
    </w:p>
    <w:p w14:paraId="4DB4485B" w14:textId="66ED96A4" w:rsidR="003F4540" w:rsidRPr="00C3331B" w:rsidRDefault="00151812" w:rsidP="0021039D">
      <w:pPr>
        <w:pStyle w:val="Nadpis1"/>
        <w:rPr>
          <w:rFonts w:cs="Segoe UI"/>
          <w:lang w:val="en-GB"/>
        </w:rPr>
      </w:pPr>
      <w:bookmarkStart w:id="118" w:name="OLE_LINK162"/>
      <w:bookmarkEnd w:id="117"/>
      <w:bookmarkEnd w:id="108"/>
      <w:bookmarkEnd w:id="109"/>
      <w:bookmarkEnd w:id="110"/>
      <w:bookmarkEnd w:id="111"/>
      <w:bookmarkEnd w:id="112"/>
      <w:r w:rsidRPr="00C3331B">
        <w:rPr>
          <w:rFonts w:cs="Segoe UI"/>
          <w:lang w:val="en-GB"/>
        </w:rPr>
        <w:t>REQUIREMENTS FOR THE METHOD OF PROCESSING THE BID PRICE</w:t>
      </w:r>
    </w:p>
    <w:p w14:paraId="188905D1" w14:textId="2A5CB861" w:rsidR="000D62FE" w:rsidRPr="00C3331B" w:rsidRDefault="00C418D0" w:rsidP="000D62FE">
      <w:pPr>
        <w:rPr>
          <w:rFonts w:cs="Segoe UI"/>
          <w:lang w:val="en-GB"/>
        </w:rPr>
      </w:pPr>
      <w:bookmarkStart w:id="119" w:name="OLE_LINK163"/>
      <w:bookmarkEnd w:id="118"/>
      <w:r w:rsidRPr="00C3331B">
        <w:rPr>
          <w:rFonts w:cs="Segoe UI"/>
          <w:lang w:val="en-GB"/>
        </w:rPr>
        <w:t>The offer price must be stated in the bid in accordance with Annex 5 of the call for bids and the tender documentation.</w:t>
      </w:r>
    </w:p>
    <w:p w14:paraId="4E11ED88" w14:textId="57CFDAB9" w:rsidR="00F3285D" w:rsidRPr="00C3331B" w:rsidRDefault="00C418D0" w:rsidP="00E61DAF">
      <w:pPr>
        <w:pStyle w:val="Nadpis1"/>
        <w:rPr>
          <w:rFonts w:cs="Segoe UI"/>
          <w:lang w:val="en-GB"/>
        </w:rPr>
      </w:pPr>
      <w:bookmarkStart w:id="120" w:name="OLE_LINK164"/>
      <w:bookmarkEnd w:id="119"/>
      <w:r w:rsidRPr="00C3331B">
        <w:rPr>
          <w:rFonts w:cs="Segoe UI"/>
          <w:lang w:val="en-GB"/>
        </w:rPr>
        <w:t xml:space="preserve">EVALUATION OF </w:t>
      </w:r>
      <w:r w:rsidR="00CF56A9">
        <w:rPr>
          <w:rFonts w:cs="Segoe UI"/>
          <w:lang w:val="en-GB"/>
        </w:rPr>
        <w:t>BIDS</w:t>
      </w:r>
    </w:p>
    <w:p w14:paraId="1B122D49" w14:textId="6CD47A07" w:rsidR="00E61DAF" w:rsidRPr="00C3331B" w:rsidRDefault="00AA6539" w:rsidP="00F3285D">
      <w:pPr>
        <w:pStyle w:val="Nadpis2"/>
        <w:rPr>
          <w:lang w:val="en-GB"/>
        </w:rPr>
      </w:pPr>
      <w:bookmarkStart w:id="121" w:name="OLE_LINK167"/>
      <w:bookmarkStart w:id="122" w:name="OLE_LINK165"/>
      <w:bookmarkEnd w:id="120"/>
      <w:r w:rsidRPr="00C3331B">
        <w:rPr>
          <w:lang w:val="en-GB"/>
        </w:rPr>
        <w:t>Evaluation criterion</w:t>
      </w:r>
      <w:bookmarkEnd w:id="121"/>
      <w:r w:rsidRPr="00C3331B">
        <w:rPr>
          <w:lang w:val="en-GB"/>
        </w:rPr>
        <w:t>:</w:t>
      </w:r>
    </w:p>
    <w:p w14:paraId="7B67F08A" w14:textId="2EBB37FE" w:rsidR="00590F8A" w:rsidRPr="00C3331B" w:rsidRDefault="00CF56A9" w:rsidP="00590F8A">
      <w:pPr>
        <w:spacing w:before="120" w:after="120"/>
        <w:rPr>
          <w:rFonts w:cs="Segoe UI"/>
          <w:szCs w:val="22"/>
          <w:lang w:val="en-GB"/>
        </w:rPr>
      </w:pPr>
      <w:bookmarkStart w:id="123" w:name="OLE_LINK166"/>
      <w:bookmarkEnd w:id="122"/>
      <w:r>
        <w:rPr>
          <w:rFonts w:cs="Segoe UI"/>
          <w:szCs w:val="22"/>
          <w:lang w:val="en-GB"/>
        </w:rPr>
        <w:t>Bids</w:t>
      </w:r>
      <w:r w:rsidR="00AA6539" w:rsidRPr="00C3331B">
        <w:rPr>
          <w:rFonts w:cs="Segoe UI"/>
          <w:szCs w:val="22"/>
          <w:lang w:val="en-GB"/>
        </w:rPr>
        <w:t xml:space="preserve"> will be evaluated according to their economic advantage. The most economically advantageous bid is the bid that best meets the specified evaluation criteria</w:t>
      </w:r>
      <w:r w:rsidR="00590F8A" w:rsidRPr="00C3331B">
        <w:rPr>
          <w:rFonts w:cs="Segoe UI"/>
          <w:szCs w:val="22"/>
          <w:lang w:val="en-GB"/>
        </w:rPr>
        <w:t xml:space="preserve">: </w:t>
      </w:r>
    </w:p>
    <w:bookmarkEnd w:id="123"/>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78"/>
        <w:gridCol w:w="1503"/>
      </w:tblGrid>
      <w:tr w:rsidR="00590F8A" w:rsidRPr="00C3331B" w14:paraId="7FB0A622" w14:textId="77777777" w:rsidTr="00590F8A">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724CF6A8" w14:textId="77777777" w:rsidR="00590F8A" w:rsidRPr="00C3331B" w:rsidRDefault="00590F8A" w:rsidP="00300E2A">
            <w:pPr>
              <w:pStyle w:val="MTLNormalbezmezer"/>
              <w:keepNext/>
              <w:spacing w:line="276" w:lineRule="auto"/>
              <w:jc w:val="center"/>
              <w:rPr>
                <w:rFonts w:cs="Segoe UI"/>
                <w:b/>
                <w:szCs w:val="22"/>
                <w:lang w:val="en-GB"/>
              </w:rPr>
            </w:pPr>
          </w:p>
        </w:tc>
        <w:tc>
          <w:tcPr>
            <w:tcW w:w="72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9F7715" w14:textId="35CEE730" w:rsidR="00590F8A" w:rsidRPr="00C3331B" w:rsidRDefault="00AA6539" w:rsidP="00300E2A">
            <w:pPr>
              <w:pStyle w:val="MTLNormalbezmezer"/>
              <w:keepNext/>
              <w:spacing w:line="276" w:lineRule="auto"/>
              <w:jc w:val="center"/>
              <w:rPr>
                <w:rFonts w:cs="Segoe UI"/>
                <w:b/>
                <w:bCs/>
                <w:szCs w:val="22"/>
                <w:lang w:val="en-GB"/>
              </w:rPr>
            </w:pPr>
            <w:r w:rsidRPr="00C3331B">
              <w:rPr>
                <w:b/>
                <w:bCs/>
                <w:lang w:val="en-GB"/>
              </w:rPr>
              <w:t>Evaluation criterion</w:t>
            </w:r>
          </w:p>
        </w:tc>
        <w:tc>
          <w:tcPr>
            <w:tcW w:w="150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A81168" w14:textId="195D3D86" w:rsidR="00590F8A" w:rsidRPr="00C3331B" w:rsidRDefault="00AA6539" w:rsidP="00300E2A">
            <w:pPr>
              <w:pStyle w:val="MTLNormalbezmezer"/>
              <w:keepNext/>
              <w:spacing w:line="276" w:lineRule="auto"/>
              <w:jc w:val="center"/>
              <w:rPr>
                <w:rFonts w:cs="Segoe UI"/>
                <w:b/>
                <w:szCs w:val="22"/>
                <w:lang w:val="en-GB"/>
              </w:rPr>
            </w:pPr>
            <w:r w:rsidRPr="00C3331B">
              <w:rPr>
                <w:rFonts w:cs="Segoe UI"/>
                <w:b/>
                <w:szCs w:val="22"/>
                <w:lang w:val="en-GB"/>
              </w:rPr>
              <w:t>W</w:t>
            </w:r>
            <w:r w:rsidR="003128DD" w:rsidRPr="00C3331B">
              <w:rPr>
                <w:rFonts w:cs="Segoe UI"/>
                <w:b/>
                <w:szCs w:val="22"/>
                <w:lang w:val="en-GB"/>
              </w:rPr>
              <w:t>eight</w:t>
            </w:r>
          </w:p>
        </w:tc>
      </w:tr>
      <w:tr w:rsidR="00590F8A" w:rsidRPr="00C3331B" w14:paraId="71F96742"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36E26103" w14:textId="77777777" w:rsidR="00590F8A" w:rsidRPr="00C3331B" w:rsidRDefault="00590F8A" w:rsidP="00300E2A">
            <w:pPr>
              <w:pStyle w:val="MTLNormalbezmezer"/>
              <w:spacing w:line="276" w:lineRule="auto"/>
              <w:jc w:val="left"/>
              <w:rPr>
                <w:rFonts w:cs="Segoe UI"/>
                <w:szCs w:val="22"/>
                <w:lang w:val="en-GB"/>
              </w:rPr>
            </w:pPr>
            <w:r w:rsidRPr="00C3331B">
              <w:rPr>
                <w:rFonts w:cs="Segoe UI"/>
                <w:szCs w:val="22"/>
                <w:lang w:val="en-GB"/>
              </w:rPr>
              <w:t>A.</w:t>
            </w:r>
          </w:p>
        </w:tc>
        <w:tc>
          <w:tcPr>
            <w:tcW w:w="7278" w:type="dxa"/>
            <w:tcBorders>
              <w:top w:val="single" w:sz="4" w:space="0" w:color="auto"/>
              <w:left w:val="single" w:sz="4" w:space="0" w:color="auto"/>
              <w:bottom w:val="single" w:sz="4" w:space="0" w:color="auto"/>
              <w:right w:val="single" w:sz="4" w:space="0" w:color="auto"/>
            </w:tcBorders>
            <w:vAlign w:val="center"/>
            <w:hideMark/>
          </w:tcPr>
          <w:p w14:paraId="25B070E8" w14:textId="185A6FF9" w:rsidR="00590F8A" w:rsidRPr="00C3331B" w:rsidRDefault="00683978" w:rsidP="00300E2A">
            <w:pPr>
              <w:pStyle w:val="MTLNormalbezmezer"/>
              <w:spacing w:line="276" w:lineRule="auto"/>
              <w:jc w:val="left"/>
              <w:rPr>
                <w:rFonts w:cs="Segoe UI"/>
                <w:szCs w:val="22"/>
                <w:lang w:val="en-GB"/>
              </w:rPr>
            </w:pPr>
            <w:bookmarkStart w:id="124" w:name="OLE_LINK168"/>
            <w:r w:rsidRPr="00C3331B">
              <w:rPr>
                <w:rFonts w:cs="Segoe UI"/>
                <w:szCs w:val="22"/>
                <w:lang w:val="en-GB"/>
              </w:rPr>
              <w:t>Total offer price</w:t>
            </w:r>
            <w:r w:rsidR="00590F8A" w:rsidRPr="00C3331B">
              <w:rPr>
                <w:rFonts w:cs="Segoe UI"/>
                <w:szCs w:val="22"/>
                <w:lang w:val="en-GB"/>
              </w:rPr>
              <w:t xml:space="preserve"> </w:t>
            </w:r>
            <w:bookmarkEnd w:id="124"/>
          </w:p>
        </w:tc>
        <w:tc>
          <w:tcPr>
            <w:tcW w:w="1503" w:type="dxa"/>
            <w:tcBorders>
              <w:top w:val="single" w:sz="4" w:space="0" w:color="auto"/>
              <w:left w:val="single" w:sz="4" w:space="0" w:color="auto"/>
              <w:bottom w:val="single" w:sz="4" w:space="0" w:color="auto"/>
              <w:right w:val="single" w:sz="4" w:space="0" w:color="auto"/>
            </w:tcBorders>
            <w:vAlign w:val="center"/>
            <w:hideMark/>
          </w:tcPr>
          <w:p w14:paraId="7CE82C53" w14:textId="2DE9870F" w:rsidR="00590F8A" w:rsidRPr="00C3331B" w:rsidRDefault="00590F8A" w:rsidP="00300E2A">
            <w:pPr>
              <w:pStyle w:val="MTLNormalbezmezer"/>
              <w:spacing w:line="276" w:lineRule="auto"/>
              <w:jc w:val="center"/>
              <w:rPr>
                <w:rFonts w:cs="Segoe UI"/>
                <w:szCs w:val="22"/>
                <w:lang w:val="en-GB"/>
              </w:rPr>
            </w:pPr>
            <w:r w:rsidRPr="00C3331B">
              <w:rPr>
                <w:rFonts w:cs="Segoe UI"/>
                <w:bCs/>
                <w:szCs w:val="22"/>
                <w:lang w:val="en-GB"/>
              </w:rPr>
              <w:t>80 %</w:t>
            </w:r>
          </w:p>
        </w:tc>
      </w:tr>
      <w:tr w:rsidR="00590F8A" w:rsidRPr="00C3331B" w14:paraId="7747E6FD"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07FB399A" w14:textId="77777777" w:rsidR="00590F8A" w:rsidRPr="00C3331B" w:rsidRDefault="00590F8A" w:rsidP="00300E2A">
            <w:pPr>
              <w:pStyle w:val="MTLNormalbezmezer"/>
              <w:spacing w:line="276" w:lineRule="auto"/>
              <w:jc w:val="left"/>
              <w:rPr>
                <w:rFonts w:cs="Segoe UI"/>
                <w:szCs w:val="22"/>
                <w:lang w:val="en-GB"/>
              </w:rPr>
            </w:pPr>
            <w:r w:rsidRPr="00C3331B">
              <w:rPr>
                <w:rFonts w:cs="Segoe UI"/>
                <w:szCs w:val="22"/>
                <w:lang w:val="en-GB"/>
              </w:rPr>
              <w:t>B.</w:t>
            </w:r>
          </w:p>
        </w:tc>
        <w:tc>
          <w:tcPr>
            <w:tcW w:w="7278" w:type="dxa"/>
            <w:tcBorders>
              <w:top w:val="single" w:sz="4" w:space="0" w:color="auto"/>
              <w:left w:val="single" w:sz="4" w:space="0" w:color="auto"/>
              <w:bottom w:val="single" w:sz="4" w:space="0" w:color="auto"/>
              <w:right w:val="single" w:sz="4" w:space="0" w:color="auto"/>
            </w:tcBorders>
            <w:vAlign w:val="center"/>
            <w:hideMark/>
          </w:tcPr>
          <w:p w14:paraId="4BDD8EB4" w14:textId="28A81761" w:rsidR="00590F8A" w:rsidRPr="00C3331B" w:rsidRDefault="00683978" w:rsidP="00235711">
            <w:pPr>
              <w:pStyle w:val="MTLNormalbezmezer"/>
              <w:spacing w:line="276" w:lineRule="auto"/>
              <w:rPr>
                <w:rFonts w:cs="Segoe UI"/>
                <w:szCs w:val="22"/>
                <w:lang w:val="en-GB"/>
              </w:rPr>
            </w:pPr>
            <w:bookmarkStart w:id="125" w:name="OLE_LINK177"/>
            <w:r w:rsidRPr="00C3331B">
              <w:rPr>
                <w:rFonts w:cs="Segoe UI"/>
                <w:szCs w:val="22"/>
                <w:lang w:val="en-GB"/>
              </w:rPr>
              <w:t>K2 boiler and K3 boiler shutdown period</w:t>
            </w:r>
            <w:bookmarkEnd w:id="125"/>
          </w:p>
        </w:tc>
        <w:tc>
          <w:tcPr>
            <w:tcW w:w="1503" w:type="dxa"/>
            <w:tcBorders>
              <w:top w:val="single" w:sz="4" w:space="0" w:color="auto"/>
              <w:left w:val="single" w:sz="4" w:space="0" w:color="auto"/>
              <w:bottom w:val="single" w:sz="4" w:space="0" w:color="auto"/>
              <w:right w:val="single" w:sz="4" w:space="0" w:color="auto"/>
            </w:tcBorders>
            <w:vAlign w:val="center"/>
            <w:hideMark/>
          </w:tcPr>
          <w:p w14:paraId="0DB86D5B" w14:textId="505BEA98" w:rsidR="00590F8A" w:rsidRPr="00C3331B" w:rsidRDefault="00590F8A" w:rsidP="00300E2A">
            <w:pPr>
              <w:pStyle w:val="MTLNormalbezmezer"/>
              <w:spacing w:line="276" w:lineRule="auto"/>
              <w:jc w:val="center"/>
              <w:rPr>
                <w:rFonts w:cs="Segoe UI"/>
                <w:bCs/>
                <w:szCs w:val="22"/>
                <w:lang w:val="en-GB"/>
              </w:rPr>
            </w:pPr>
            <w:r w:rsidRPr="00C3331B">
              <w:rPr>
                <w:rFonts w:cs="Segoe UI"/>
                <w:bCs/>
                <w:szCs w:val="22"/>
                <w:lang w:val="en-GB"/>
              </w:rPr>
              <w:t>20 %</w:t>
            </w:r>
          </w:p>
        </w:tc>
      </w:tr>
    </w:tbl>
    <w:p w14:paraId="2360101B" w14:textId="292757DD" w:rsidR="00E61DAF" w:rsidRPr="00C3331B" w:rsidRDefault="00E61DAF" w:rsidP="00E61DAF">
      <w:pPr>
        <w:rPr>
          <w:rFonts w:cs="Segoe UI"/>
          <w:lang w:val="en-GB"/>
        </w:rPr>
      </w:pPr>
    </w:p>
    <w:p w14:paraId="37569355" w14:textId="66D25947" w:rsidR="00E61DAF" w:rsidRPr="00C3331B" w:rsidRDefault="00683978" w:rsidP="006F6268">
      <w:pPr>
        <w:pStyle w:val="Nadpis2"/>
        <w:rPr>
          <w:lang w:val="en-GB"/>
        </w:rPr>
      </w:pPr>
      <w:bookmarkStart w:id="126" w:name="OLE_LINK170"/>
      <w:r w:rsidRPr="00C3331B">
        <w:rPr>
          <w:lang w:val="en-GB"/>
        </w:rPr>
        <w:t>Method of evaluation:</w:t>
      </w:r>
    </w:p>
    <w:p w14:paraId="647C6D18" w14:textId="7A413151" w:rsidR="00590F8A" w:rsidRPr="00C3331B" w:rsidRDefault="006719EC" w:rsidP="00B25588">
      <w:pPr>
        <w:pStyle w:val="Odstavecseseznamem"/>
        <w:numPr>
          <w:ilvl w:val="0"/>
          <w:numId w:val="24"/>
        </w:numPr>
        <w:spacing w:after="120"/>
        <w:rPr>
          <w:rFonts w:cs="Segoe UI"/>
          <w:szCs w:val="22"/>
          <w:lang w:val="en-GB"/>
        </w:rPr>
      </w:pPr>
      <w:bookmarkStart w:id="127" w:name="OLE_LINK171"/>
      <w:bookmarkStart w:id="128" w:name="_Toc201220833"/>
      <w:bookmarkEnd w:id="126"/>
      <w:r>
        <w:rPr>
          <w:rFonts w:cs="Segoe UI"/>
          <w:szCs w:val="22"/>
          <w:lang w:val="en-GB"/>
        </w:rPr>
        <w:t>Bid</w:t>
      </w:r>
      <w:r w:rsidR="00683978" w:rsidRPr="00C3331B">
        <w:rPr>
          <w:rFonts w:cs="Segoe UI"/>
          <w:szCs w:val="22"/>
          <w:lang w:val="en-GB"/>
        </w:rPr>
        <w:t xml:space="preserve"> price</w:t>
      </w:r>
    </w:p>
    <w:bookmarkEnd w:id="127"/>
    <w:p w14:paraId="14721334" w14:textId="3C57E28B" w:rsidR="00590F8A" w:rsidRPr="00C3331B" w:rsidRDefault="00944208" w:rsidP="00590F8A">
      <w:pPr>
        <w:rPr>
          <w:rFonts w:cs="Segoe UI"/>
          <w:szCs w:val="22"/>
          <w:lang w:val="en-GB"/>
        </w:rPr>
      </w:pPr>
      <w:r w:rsidRPr="00C3331B">
        <w:rPr>
          <w:rFonts w:cs="Segoe UI"/>
          <w:szCs w:val="22"/>
          <w:lang w:val="en-GB"/>
        </w:rPr>
        <w:t xml:space="preserve">Under this evaluation criterion, the contracting authority will evaluate the total bid price excluding VAT, i.e., the amount of the bid price that the </w:t>
      </w:r>
      <w:r w:rsidR="00BB4285">
        <w:rPr>
          <w:rFonts w:cs="Segoe UI"/>
          <w:szCs w:val="22"/>
          <w:lang w:val="en-GB"/>
        </w:rPr>
        <w:t xml:space="preserve">contracting authority will pay the </w:t>
      </w:r>
      <w:r w:rsidRPr="00C3331B">
        <w:rPr>
          <w:rFonts w:cs="Segoe UI"/>
          <w:szCs w:val="22"/>
          <w:lang w:val="en-GB"/>
        </w:rPr>
        <w:t xml:space="preserve">supplier. The more advantageous bid will be the offer with the lower total offer price shall be </w:t>
      </w:r>
      <w:r w:rsidRPr="00C3331B">
        <w:rPr>
          <w:rFonts w:cs="Segoe UI"/>
          <w:szCs w:val="22"/>
          <w:lang w:val="en-GB"/>
        </w:rPr>
        <w:lastRenderedPageBreak/>
        <w:t xml:space="preserve">considered. </w:t>
      </w:r>
      <w:r w:rsidR="00CF56A9">
        <w:rPr>
          <w:rFonts w:cs="Segoe UI"/>
          <w:szCs w:val="22"/>
          <w:lang w:val="en-GB"/>
        </w:rPr>
        <w:t>Bids</w:t>
      </w:r>
      <w:r w:rsidRPr="00C3331B">
        <w:rPr>
          <w:rFonts w:cs="Segoe UI"/>
          <w:szCs w:val="22"/>
          <w:lang w:val="en-GB"/>
        </w:rPr>
        <w:t xml:space="preserve"> shall be evaluated under this evaluation criterion using a scoring method according to the following formula:</w:t>
      </w:r>
      <w:bookmarkStart w:id="129" w:name="OLE_LINK173"/>
    </w:p>
    <w:bookmarkEnd w:id="129"/>
    <w:p w14:paraId="7757716D" w14:textId="5BE81518" w:rsidR="00590F8A" w:rsidRPr="00C3331B" w:rsidRDefault="00DF085B" w:rsidP="00590F8A">
      <w:pPr>
        <w:spacing w:after="120"/>
        <w:rPr>
          <w:rFonts w:cs="Segoe UI"/>
          <w:szCs w:val="22"/>
          <w:lang w:val="en-GB"/>
        </w:rPr>
      </w:pPr>
      <m:oMathPara>
        <m:oMath>
          <m:f>
            <m:fPr>
              <m:ctrlPr>
                <w:rPr>
                  <w:rFonts w:ascii="Cambria Math" w:hAnsi="Cambria Math" w:cs="Segoe UI"/>
                  <w:i/>
                  <w:szCs w:val="22"/>
                  <w:lang w:val="en-GB"/>
                </w:rPr>
              </m:ctrlPr>
            </m:fPr>
            <m:num>
              <m:r>
                <w:rPr>
                  <w:rFonts w:ascii="Cambria Math" w:hAnsi="Cambria Math" w:cs="Segoe UI"/>
                  <w:szCs w:val="22"/>
                  <w:lang w:val="en-GB"/>
                </w:rPr>
                <m:t>value of the most advantageous bid</m:t>
              </m:r>
            </m:num>
            <m:den>
              <m:r>
                <w:rPr>
                  <w:rFonts w:ascii="Cambria Math" w:hAnsi="Cambria Math" w:cs="Segoe UI"/>
                  <w:szCs w:val="22"/>
                  <w:lang w:val="en-GB"/>
                </w:rPr>
                <m:t xml:space="preserve">The value of the evaluated bid </m:t>
              </m:r>
            </m:den>
          </m:f>
          <m:r>
            <w:rPr>
              <w:rFonts w:ascii="Cambria Math" w:hAnsi="Cambria Math" w:cs="Segoe UI"/>
              <w:szCs w:val="22"/>
              <w:lang w:val="en-GB"/>
            </w:rPr>
            <m:t xml:space="preserve"> * 80</m:t>
          </m:r>
        </m:oMath>
      </m:oMathPara>
    </w:p>
    <w:p w14:paraId="70A763FF" w14:textId="77777777" w:rsidR="00590F8A" w:rsidRPr="00C3331B" w:rsidRDefault="00590F8A" w:rsidP="00590F8A">
      <w:pPr>
        <w:spacing w:after="120"/>
        <w:rPr>
          <w:rFonts w:cs="Segoe UI"/>
          <w:szCs w:val="22"/>
          <w:lang w:val="en-GB"/>
        </w:rPr>
      </w:pPr>
    </w:p>
    <w:p w14:paraId="60B42226" w14:textId="28812250" w:rsidR="00590F8A" w:rsidRPr="00C3331B" w:rsidRDefault="004F6BE1" w:rsidP="00B208F8">
      <w:pPr>
        <w:pStyle w:val="Odstavecseseznamem"/>
        <w:keepNext/>
        <w:numPr>
          <w:ilvl w:val="0"/>
          <w:numId w:val="24"/>
        </w:numPr>
        <w:ind w:left="714" w:hanging="357"/>
        <w:rPr>
          <w:rFonts w:cs="Segoe UI"/>
          <w:szCs w:val="22"/>
          <w:lang w:val="en-GB" w:eastAsia="en-US"/>
        </w:rPr>
      </w:pPr>
      <w:bookmarkStart w:id="130" w:name="OLE_LINK176"/>
      <w:r w:rsidRPr="00C3331B">
        <w:rPr>
          <w:rFonts w:cs="Segoe UI"/>
          <w:szCs w:val="22"/>
          <w:lang w:val="en-GB"/>
        </w:rPr>
        <w:t>K2 boiler and K3 boiler shutdown period</w:t>
      </w:r>
    </w:p>
    <w:p w14:paraId="28D68F66" w14:textId="32CC9AD6" w:rsidR="005C601B" w:rsidRPr="00C3331B" w:rsidRDefault="004F6BE1" w:rsidP="005C601B">
      <w:pPr>
        <w:rPr>
          <w:rFonts w:cs="Segoe UI"/>
          <w:szCs w:val="22"/>
          <w:lang w:val="en-GB"/>
        </w:rPr>
      </w:pPr>
      <w:bookmarkStart w:id="131" w:name="OLE_LINK178"/>
      <w:bookmarkEnd w:id="130"/>
      <w:r w:rsidRPr="00C3331B">
        <w:rPr>
          <w:rFonts w:cs="Segoe UI"/>
          <w:szCs w:val="22"/>
          <w:lang w:val="en-GB"/>
        </w:rPr>
        <w:t xml:space="preserve">Under this evaluation criterion, the contracting authority will evaluate the total (net) duration of the complete shutdown of boiler K2 and boiler K3 caused by the works that are the subject of this public contract; until the complete shutdown of the boiler, contractors shall not include other work (i.e., work that is not the subject of this public contract) carried out during the shutdown of boilers K2 and K3; The duration of the complete shutdown of boiler K2 and boiler K3 will be expressed in the number of calendar days in accordance with Annex 5 to the call for tenders and the tender documentation (hereinafter referred to as the "boiler shutdown period"). The boiler shutdown period is the sum of the (net) duration of the complete shutdown of boiler K2 and the (net) duration of the complete shutdown of boiler K3; for the avoidance of doubt, the contracting authority stipulates that any overlap between the shutdown of boiler K2 and the shutdown of boiler K3 shall not lead to a reduction or shortening of the boiler shutdown period. The supplier is obliged to clearly and visibly state the boiler downtime in its bid. A bid with a shorter boiler downtime is considered a more advantageous bid. Bids will be evaluated under this evaluation criterion using a scoring method according to the following </w:t>
      </w:r>
      <w:proofErr w:type="gramStart"/>
      <w:r w:rsidRPr="00C3331B">
        <w:rPr>
          <w:rFonts w:cs="Segoe UI"/>
          <w:szCs w:val="22"/>
          <w:lang w:val="en-GB"/>
        </w:rPr>
        <w:t>formula:</w:t>
      </w:r>
      <w:r w:rsidR="005C601B" w:rsidRPr="00C3331B">
        <w:rPr>
          <w:rFonts w:cs="Segoe UI"/>
          <w:szCs w:val="22"/>
          <w:lang w:val="en-GB"/>
        </w:rPr>
        <w:t>:</w:t>
      </w:r>
      <w:proofErr w:type="gramEnd"/>
    </w:p>
    <w:bookmarkEnd w:id="131"/>
    <w:p w14:paraId="4A47FD51" w14:textId="5F5D6416" w:rsidR="005C601B" w:rsidRPr="00C3331B" w:rsidRDefault="00DF085B" w:rsidP="005C601B">
      <w:pPr>
        <w:spacing w:after="120"/>
        <w:rPr>
          <w:rFonts w:cs="Segoe UI"/>
          <w:szCs w:val="22"/>
          <w:lang w:val="en-GB"/>
        </w:rPr>
      </w:pPr>
      <m:oMathPara>
        <m:oMath>
          <m:f>
            <m:fPr>
              <m:ctrlPr>
                <w:rPr>
                  <w:rFonts w:ascii="Cambria Math" w:hAnsi="Cambria Math" w:cs="Segoe UI"/>
                  <w:i/>
                  <w:szCs w:val="22"/>
                  <w:lang w:val="en-GB"/>
                </w:rPr>
              </m:ctrlPr>
            </m:fPr>
            <m:num>
              <m:r>
                <w:rPr>
                  <w:rFonts w:ascii="Cambria Math" w:hAnsi="Cambria Math" w:cs="Segoe UI"/>
                  <w:szCs w:val="22"/>
                  <w:lang w:val="en-GB"/>
                </w:rPr>
                <m:t>boiler shutdown period best offers</m:t>
              </m:r>
            </m:num>
            <m:den>
              <m:r>
                <w:rPr>
                  <w:rFonts w:ascii="Cambria Math" w:hAnsi="Cambria Math" w:cs="Segoe UI"/>
                  <w:szCs w:val="22"/>
                  <w:lang w:val="en-GB"/>
                </w:rPr>
                <m:t xml:space="preserve">boiler shutdown period evaluated offers </m:t>
              </m:r>
            </m:den>
          </m:f>
          <m:r>
            <w:rPr>
              <w:rFonts w:ascii="Cambria Math" w:hAnsi="Cambria Math" w:cs="Segoe UI"/>
              <w:szCs w:val="22"/>
              <w:lang w:val="en-GB"/>
            </w:rPr>
            <m:t xml:space="preserve"> * 20</m:t>
          </m:r>
        </m:oMath>
      </m:oMathPara>
    </w:p>
    <w:p w14:paraId="3FC603A5" w14:textId="60A2ED0C" w:rsidR="004A4A1A" w:rsidRPr="00C3331B" w:rsidRDefault="00C75F0D" w:rsidP="006F6268">
      <w:pPr>
        <w:pStyle w:val="Nadpis2"/>
        <w:rPr>
          <w:lang w:val="en-GB"/>
        </w:rPr>
      </w:pPr>
      <w:bookmarkStart w:id="132" w:name="_Hlk94018905"/>
      <w:r w:rsidRPr="00C3331B">
        <w:rPr>
          <w:lang w:val="en-GB"/>
        </w:rPr>
        <w:t>Determining the order of participants:</w:t>
      </w:r>
    </w:p>
    <w:p w14:paraId="2A86AB28" w14:textId="6AC3B19B" w:rsidR="004A4A1A" w:rsidRPr="00C3331B" w:rsidRDefault="00C75F0D" w:rsidP="004A4A1A">
      <w:pPr>
        <w:spacing w:after="120"/>
        <w:rPr>
          <w:rFonts w:cs="Segoe UI"/>
          <w:szCs w:val="22"/>
          <w:lang w:val="en-GB"/>
        </w:rPr>
      </w:pPr>
      <w:bookmarkStart w:id="133" w:name="OLE_LINK181"/>
      <w:bookmarkEnd w:id="132"/>
      <w:r w:rsidRPr="00C3331B">
        <w:rPr>
          <w:rFonts w:cs="Segoe UI"/>
          <w:szCs w:val="22"/>
          <w:lang w:val="en-GB"/>
        </w:rPr>
        <w:t>The ranking of participants will be determined based on the total number of points awarded according to individual evaluation criteria. A higher total score means a higher ranking. The participant with the highest total number of points is ranked first.</w:t>
      </w:r>
    </w:p>
    <w:bookmarkEnd w:id="133"/>
    <w:p w14:paraId="2F072292" w14:textId="4EF10B81" w:rsidR="004A4A1A" w:rsidRPr="00C3331B" w:rsidRDefault="00C75F0D" w:rsidP="004A4A1A">
      <w:pPr>
        <w:spacing w:before="120" w:after="120"/>
        <w:rPr>
          <w:rFonts w:cs="Segoe UI"/>
          <w:szCs w:val="22"/>
          <w:lang w:val="en-GB"/>
        </w:rPr>
      </w:pPr>
      <w:r w:rsidRPr="00C3331B">
        <w:rPr>
          <w:rFonts w:cs="Segoe UI"/>
          <w:szCs w:val="22"/>
          <w:lang w:val="en-GB"/>
        </w:rPr>
        <w:t>In the point evaluation, each evaluation criterion will always be rounded to two decimal places according to the rounding rules.</w:t>
      </w:r>
    </w:p>
    <w:p w14:paraId="798EF706" w14:textId="1A998CA6" w:rsidR="00590F8A" w:rsidRPr="00C3331B" w:rsidRDefault="00D97A53" w:rsidP="00590F8A">
      <w:pPr>
        <w:spacing w:before="120" w:after="120"/>
        <w:rPr>
          <w:rFonts w:cs="Segoe UI"/>
          <w:szCs w:val="22"/>
          <w:lang w:val="en-GB"/>
        </w:rPr>
      </w:pPr>
      <w:bookmarkStart w:id="134" w:name="OLE_LINK183"/>
      <w:r w:rsidRPr="00C3331B">
        <w:rPr>
          <w:rFonts w:cs="Segoe UI"/>
          <w:szCs w:val="22"/>
          <w:lang w:val="en-GB"/>
        </w:rPr>
        <w:t>In the event of a tie, the ranking of bids with equal scores will be determined according to the date of their receipt in the certified electronic tool E-ZAK, with the earlier received bid being assigned priority</w:t>
      </w:r>
      <w:r w:rsidR="00DD4D34" w:rsidRPr="00C3331B">
        <w:rPr>
          <w:rFonts w:cs="Segoe UI"/>
          <w:szCs w:val="22"/>
          <w:lang w:val="en-GB"/>
        </w:rPr>
        <w:t xml:space="preserve"> </w:t>
      </w:r>
    </w:p>
    <w:p w14:paraId="7FDCA75F" w14:textId="066207EB" w:rsidR="00C70F4F" w:rsidRPr="00C3331B" w:rsidRDefault="00D97A53" w:rsidP="0021039D">
      <w:pPr>
        <w:pStyle w:val="Nadpis1"/>
        <w:rPr>
          <w:rFonts w:cs="Segoe UI"/>
          <w:lang w:val="en-GB"/>
        </w:rPr>
      </w:pPr>
      <w:bookmarkStart w:id="135" w:name="OLE_LINK184"/>
      <w:bookmarkStart w:id="136" w:name="_Ref131226724"/>
      <w:bookmarkStart w:id="137" w:name="_Ref191791018"/>
      <w:bookmarkEnd w:id="128"/>
      <w:bookmarkEnd w:id="134"/>
      <w:r w:rsidRPr="00C3331B">
        <w:rPr>
          <w:rFonts w:cs="Segoe UI"/>
          <w:lang w:val="en-GB"/>
        </w:rPr>
        <w:lastRenderedPageBreak/>
        <w:t>REQUIREMENTS FOR PREPARING AND SUBMITTING A BID</w:t>
      </w:r>
    </w:p>
    <w:bookmarkEnd w:id="135"/>
    <w:p w14:paraId="4F0DDAAE" w14:textId="25E6CA29" w:rsidR="00A23BA3" w:rsidRPr="00C3331B" w:rsidRDefault="00626BC2" w:rsidP="008A565C">
      <w:pPr>
        <w:pStyle w:val="Nadpis2"/>
        <w:keepNext w:val="0"/>
        <w:jc w:val="both"/>
        <w:rPr>
          <w:rFonts w:cs="Segoe UI"/>
          <w:lang w:val="en-GB"/>
        </w:rPr>
      </w:pPr>
      <w:r w:rsidRPr="00C3331B">
        <w:rPr>
          <w:rFonts w:cs="Segoe UI"/>
          <w:b w:val="0"/>
          <w:lang w:val="en-GB" w:eastAsia="ar-SA"/>
        </w:rPr>
        <w:t xml:space="preserve">Participants in the tender procedure shall submit only a complete electronic version of their bid, using the E-ZAK electronic tool at </w:t>
      </w:r>
      <w:hyperlink r:id="rId12" w:history="1">
        <w:r w:rsidR="00860125" w:rsidRPr="00C3331B">
          <w:rPr>
            <w:rStyle w:val="Hypertextovodkaz"/>
            <w:rFonts w:cs="Segoe UI"/>
            <w:b w:val="0"/>
            <w:lang w:val="en-GB" w:eastAsia="ar-SA"/>
          </w:rPr>
          <w:t>https://zakazky.sako.cz/</w:t>
        </w:r>
      </w:hyperlink>
      <w:r w:rsidR="00DD7F9F" w:rsidRPr="00C3331B">
        <w:rPr>
          <w:rFonts w:cs="Segoe UI"/>
          <w:b w:val="0"/>
          <w:lang w:val="en-GB" w:eastAsia="ar-SA"/>
        </w:rPr>
        <w:t xml:space="preserve">. </w:t>
      </w:r>
    </w:p>
    <w:p w14:paraId="618B16A8" w14:textId="3D2251A8" w:rsidR="00B6128D" w:rsidRPr="00C3331B" w:rsidRDefault="00626BC2" w:rsidP="008A565C">
      <w:pPr>
        <w:pStyle w:val="Nadpis2"/>
        <w:keepNext w:val="0"/>
        <w:jc w:val="both"/>
        <w:rPr>
          <w:rFonts w:cs="Segoe UI"/>
          <w:b w:val="0"/>
          <w:lang w:val="en-GB" w:eastAsia="ar-SA"/>
        </w:rPr>
      </w:pPr>
      <w:bookmarkStart w:id="138" w:name="OLE_LINK187"/>
      <w:r w:rsidRPr="00C3331B">
        <w:rPr>
          <w:rFonts w:cs="Segoe UI"/>
          <w:b w:val="0"/>
          <w:lang w:val="en-GB" w:eastAsia="ar-SA"/>
        </w:rPr>
        <w:t>The offer must be prepared in Czech, Slovak, or English.</w:t>
      </w:r>
    </w:p>
    <w:bookmarkEnd w:id="138"/>
    <w:p w14:paraId="2FF115E1" w14:textId="77CC2CDF" w:rsidR="00A23BA3" w:rsidRPr="00C3331B" w:rsidRDefault="00D724EF" w:rsidP="008A565C">
      <w:pPr>
        <w:pStyle w:val="Nadpis2"/>
        <w:keepNext w:val="0"/>
        <w:jc w:val="both"/>
        <w:rPr>
          <w:rFonts w:cs="Segoe UI"/>
          <w:b w:val="0"/>
          <w:lang w:val="en-GB" w:eastAsia="ar-SA"/>
        </w:rPr>
      </w:pPr>
      <w:r w:rsidRPr="00C3331B">
        <w:rPr>
          <w:rFonts w:cs="Segoe UI"/>
          <w:b w:val="0"/>
          <w:lang w:val="en-GB" w:eastAsia="ar-SA"/>
        </w:rPr>
        <w:t xml:space="preserve">If any information in the participant's bid is stated in a currency other than CZK, without this being in conflict with this call (e.g. Article </w:t>
      </w:r>
      <w:r w:rsidR="00FD430B" w:rsidRPr="00C3331B">
        <w:rPr>
          <w:rFonts w:cs="Segoe UI"/>
          <w:b w:val="0"/>
          <w:lang w:val="en-GB" w:eastAsia="ar-SA"/>
        </w:rPr>
        <w:fldChar w:fldCharType="begin"/>
      </w:r>
      <w:r w:rsidR="00FD430B" w:rsidRPr="00C3331B">
        <w:rPr>
          <w:rFonts w:cs="Segoe UI"/>
          <w:b w:val="0"/>
          <w:lang w:val="en-GB" w:eastAsia="ar-SA"/>
        </w:rPr>
        <w:instrText xml:space="preserve"> REF _Ref207611869 \r \h </w:instrText>
      </w:r>
      <w:r w:rsidR="00FD430B" w:rsidRPr="00C3331B">
        <w:rPr>
          <w:rFonts w:cs="Segoe UI"/>
          <w:b w:val="0"/>
          <w:lang w:val="en-GB" w:eastAsia="ar-SA"/>
        </w:rPr>
      </w:r>
      <w:r w:rsidR="00FD430B" w:rsidRPr="00C3331B">
        <w:rPr>
          <w:rFonts w:cs="Segoe UI"/>
          <w:b w:val="0"/>
          <w:lang w:val="en-GB" w:eastAsia="ar-SA"/>
        </w:rPr>
        <w:fldChar w:fldCharType="separate"/>
      </w:r>
      <w:r w:rsidR="00FD2004" w:rsidRPr="00C3331B">
        <w:rPr>
          <w:rFonts w:cs="Segoe UI"/>
          <w:b w:val="0"/>
          <w:lang w:val="en-GB" w:eastAsia="ar-SA"/>
        </w:rPr>
        <w:t>9</w:t>
      </w:r>
      <w:r w:rsidR="00FD430B" w:rsidRPr="00C3331B">
        <w:rPr>
          <w:rFonts w:cs="Segoe UI"/>
          <w:b w:val="0"/>
          <w:lang w:val="en-GB" w:eastAsia="ar-SA"/>
        </w:rPr>
        <w:fldChar w:fldCharType="end"/>
      </w:r>
      <w:bookmarkStart w:id="139" w:name="OLE_LINK190"/>
      <w:r w:rsidR="00B6128D" w:rsidRPr="00C3331B">
        <w:rPr>
          <w:rFonts w:cs="Segoe UI"/>
          <w:b w:val="0"/>
          <w:lang w:val="en-GB" w:eastAsia="ar-SA"/>
        </w:rPr>
        <w:t>)</w:t>
      </w:r>
      <w:r w:rsidR="00642026" w:rsidRPr="00C3331B">
        <w:rPr>
          <w:rFonts w:cs="Segoe UI"/>
          <w:b w:val="0"/>
          <w:lang w:val="en-GB" w:eastAsia="ar-SA"/>
        </w:rPr>
        <w:t>, the exchange rate announced by the Czech National Bank on the date of commencement of the tender procedure shall be used for conversion to CZK.</w:t>
      </w:r>
      <w:r w:rsidR="00B6128D" w:rsidRPr="00C3331B">
        <w:rPr>
          <w:rFonts w:cs="Segoe UI"/>
          <w:b w:val="0"/>
          <w:lang w:val="en-GB" w:eastAsia="ar-SA"/>
        </w:rPr>
        <w:t xml:space="preserve"> </w:t>
      </w:r>
      <w:r w:rsidR="00DD7F9F" w:rsidRPr="00C3331B">
        <w:rPr>
          <w:rFonts w:cs="Segoe UI"/>
          <w:b w:val="0"/>
          <w:lang w:val="en-GB" w:eastAsia="ar-SA"/>
        </w:rPr>
        <w:t xml:space="preserve"> </w:t>
      </w:r>
      <w:bookmarkEnd w:id="139"/>
    </w:p>
    <w:p w14:paraId="4EE13353" w14:textId="38EE82BF" w:rsidR="00F45C1F" w:rsidRPr="00C3331B" w:rsidRDefault="00642026" w:rsidP="008A565C">
      <w:pPr>
        <w:pStyle w:val="Nadpis2"/>
        <w:keepNext w:val="0"/>
        <w:jc w:val="both"/>
        <w:rPr>
          <w:rFonts w:cs="Segoe UI"/>
          <w:b w:val="0"/>
          <w:lang w:val="en-GB" w:eastAsia="ar-SA"/>
        </w:rPr>
      </w:pPr>
      <w:bookmarkStart w:id="140" w:name="OLE_LINK191"/>
      <w:r w:rsidRPr="00C3331B">
        <w:rPr>
          <w:rFonts w:cs="Segoe UI"/>
          <w:b w:val="0"/>
          <w:lang w:val="en-GB" w:eastAsia="ar-SA"/>
        </w:rPr>
        <w:t>The contracting authority requires that the tender also include the requested information and documents, and recommends using the following order of documents (especially if they are part of a single file)</w:t>
      </w:r>
    </w:p>
    <w:p w14:paraId="0138C98C" w14:textId="76BF1608" w:rsidR="00765F0B" w:rsidRPr="00C3331B" w:rsidRDefault="00AC0337" w:rsidP="00FD430B">
      <w:pPr>
        <w:pStyle w:val="Odstavecseseznamem"/>
        <w:numPr>
          <w:ilvl w:val="0"/>
          <w:numId w:val="16"/>
        </w:numPr>
        <w:spacing w:before="120" w:after="120"/>
        <w:ind w:left="1276" w:hanging="357"/>
        <w:contextualSpacing w:val="0"/>
        <w:rPr>
          <w:rFonts w:cs="Segoe UI"/>
          <w:lang w:val="en-GB"/>
        </w:rPr>
      </w:pPr>
      <w:bookmarkStart w:id="141" w:name="OLE_LINK192"/>
      <w:bookmarkEnd w:id="140"/>
      <w:r w:rsidRPr="00C3331B">
        <w:rPr>
          <w:rFonts w:cs="Segoe UI"/>
          <w:lang w:val="en-GB"/>
        </w:rPr>
        <w:t>the contents of the tender, indicating the page numbers of the chapters of the tender, including a list of annexes,</w:t>
      </w:r>
    </w:p>
    <w:p w14:paraId="2701F7EF" w14:textId="3651070D" w:rsidR="00AC0337" w:rsidRPr="00C3331B" w:rsidRDefault="00AC0337" w:rsidP="00FD430B">
      <w:pPr>
        <w:pStyle w:val="Odstavecseseznamem"/>
        <w:numPr>
          <w:ilvl w:val="0"/>
          <w:numId w:val="16"/>
        </w:numPr>
        <w:spacing w:before="120" w:after="120"/>
        <w:ind w:left="1276" w:hanging="357"/>
        <w:contextualSpacing w:val="0"/>
        <w:rPr>
          <w:rFonts w:cs="Segoe UI"/>
          <w:lang w:val="en-GB"/>
        </w:rPr>
      </w:pPr>
      <w:r w:rsidRPr="00C3331B">
        <w:rPr>
          <w:rFonts w:cs="Segoe UI"/>
          <w:lang w:val="en-GB"/>
        </w:rPr>
        <w:t>documents proving compliance with the qualifications</w:t>
      </w:r>
    </w:p>
    <w:bookmarkEnd w:id="141"/>
    <w:p w14:paraId="110DFA86" w14:textId="7A05CE6B" w:rsidR="00A75A99" w:rsidRPr="00C3331B" w:rsidRDefault="00AC0337" w:rsidP="00FD430B">
      <w:pPr>
        <w:pStyle w:val="Odstavecseseznamem"/>
        <w:numPr>
          <w:ilvl w:val="0"/>
          <w:numId w:val="16"/>
        </w:numPr>
        <w:spacing w:before="120" w:after="120"/>
        <w:ind w:left="1276" w:hanging="357"/>
        <w:contextualSpacing w:val="0"/>
        <w:rPr>
          <w:rFonts w:cs="Segoe UI"/>
          <w:szCs w:val="22"/>
          <w:lang w:val="en-GB"/>
        </w:rPr>
      </w:pPr>
      <w:r w:rsidRPr="00C3331B">
        <w:rPr>
          <w:rFonts w:cs="Segoe UI"/>
          <w:szCs w:val="22"/>
          <w:lang w:val="en-GB"/>
        </w:rPr>
        <w:t xml:space="preserve">data/parameters to be evaluated within the meaning of Article </w:t>
      </w:r>
      <w:r w:rsidR="00212802" w:rsidRPr="00C3331B">
        <w:rPr>
          <w:rFonts w:cs="Segoe UI"/>
          <w:szCs w:val="22"/>
          <w:lang w:val="en-GB"/>
        </w:rPr>
        <w:fldChar w:fldCharType="begin"/>
      </w:r>
      <w:r w:rsidR="00212802" w:rsidRPr="00C3331B">
        <w:rPr>
          <w:rFonts w:cs="Segoe UI"/>
          <w:szCs w:val="22"/>
          <w:lang w:val="en-GB"/>
        </w:rPr>
        <w:instrText xml:space="preserve"> REF _Ref519077416 \r \h </w:instrText>
      </w:r>
      <w:r w:rsidR="00212802" w:rsidRPr="00C3331B">
        <w:rPr>
          <w:rFonts w:cs="Segoe UI"/>
          <w:szCs w:val="22"/>
          <w:lang w:val="en-GB"/>
        </w:rPr>
      </w:r>
      <w:r w:rsidR="00212802" w:rsidRPr="00C3331B">
        <w:rPr>
          <w:rFonts w:cs="Segoe UI"/>
          <w:szCs w:val="22"/>
          <w:lang w:val="en-GB"/>
        </w:rPr>
        <w:fldChar w:fldCharType="separate"/>
      </w:r>
      <w:r w:rsidR="00FD2004" w:rsidRPr="00C3331B">
        <w:rPr>
          <w:rFonts w:cs="Segoe UI"/>
          <w:szCs w:val="22"/>
          <w:lang w:val="en-GB"/>
        </w:rPr>
        <w:t>10</w:t>
      </w:r>
      <w:r w:rsidR="00212802" w:rsidRPr="00C3331B">
        <w:rPr>
          <w:rFonts w:cs="Segoe UI"/>
          <w:szCs w:val="22"/>
          <w:lang w:val="en-GB"/>
        </w:rPr>
        <w:fldChar w:fldCharType="end"/>
      </w:r>
      <w:r w:rsidR="004A796C" w:rsidRPr="00C3331B">
        <w:rPr>
          <w:rFonts w:cs="Segoe UI"/>
          <w:szCs w:val="22"/>
          <w:lang w:val="en-GB"/>
        </w:rPr>
        <w:t xml:space="preserve"> </w:t>
      </w:r>
      <w:r w:rsidR="006253C5" w:rsidRPr="00C3331B">
        <w:rPr>
          <w:rFonts w:cs="Segoe UI"/>
          <w:szCs w:val="22"/>
          <w:lang w:val="en-GB"/>
        </w:rPr>
        <w:t>this call for tenders, i.e. the total bid price and the boiler shutdown period specified in calendar days, with the contracting authority preferring this information/these parameters to be submitted in the form set out in Annex 5 to this call for tenders,</w:t>
      </w:r>
    </w:p>
    <w:p w14:paraId="63C369EA" w14:textId="2214392B" w:rsidR="00FD0D09" w:rsidRPr="00C3331B" w:rsidRDefault="006253C5" w:rsidP="00FD430B">
      <w:pPr>
        <w:pStyle w:val="Odstavecseseznamem"/>
        <w:numPr>
          <w:ilvl w:val="0"/>
          <w:numId w:val="16"/>
        </w:numPr>
        <w:spacing w:before="120" w:after="120"/>
        <w:ind w:left="1276" w:hanging="357"/>
        <w:contextualSpacing w:val="0"/>
        <w:rPr>
          <w:rFonts w:cs="Segoe UI"/>
          <w:lang w:val="en-GB"/>
        </w:rPr>
      </w:pPr>
      <w:bookmarkStart w:id="142" w:name="OLE_LINK194"/>
      <w:r w:rsidRPr="00C3331B">
        <w:rPr>
          <w:rFonts w:cs="Segoe UI"/>
          <w:lang w:val="en-GB"/>
        </w:rPr>
        <w:t>draft contract for the performance of a public contract with details to be completed by the supplier,</w:t>
      </w:r>
    </w:p>
    <w:p w14:paraId="5249B98B" w14:textId="30CD19E0" w:rsidR="003E60B3" w:rsidRPr="00C3331B" w:rsidRDefault="006253C5" w:rsidP="00FD430B">
      <w:pPr>
        <w:pStyle w:val="Odstavecseseznamem"/>
        <w:numPr>
          <w:ilvl w:val="0"/>
          <w:numId w:val="16"/>
        </w:numPr>
        <w:spacing w:before="120" w:after="120"/>
        <w:ind w:left="1276" w:hanging="357"/>
        <w:contextualSpacing w:val="0"/>
        <w:rPr>
          <w:rFonts w:cs="Segoe UI"/>
          <w:lang w:val="en-GB"/>
        </w:rPr>
      </w:pPr>
      <w:bookmarkStart w:id="143" w:name="OLE_LINK195"/>
      <w:bookmarkEnd w:id="142"/>
      <w:r w:rsidRPr="00C3331B">
        <w:rPr>
          <w:rFonts w:cs="Segoe UI"/>
          <w:lang w:val="en-GB"/>
        </w:rPr>
        <w:t>Brief technical specifications of the planned replacement of membrane walls, including a breakdown of the main work and specifications of the exact area of the new membrane walls</w:t>
      </w:r>
      <w:r w:rsidR="00EF42D2">
        <w:rPr>
          <w:rFonts w:cs="Segoe UI"/>
          <w:lang w:val="en-GB"/>
        </w:rPr>
        <w:t>,</w:t>
      </w:r>
    </w:p>
    <w:p w14:paraId="3BDC2C3D" w14:textId="2EB3ED3F" w:rsidR="003E60B3" w:rsidRPr="00C3331B" w:rsidRDefault="00D44978" w:rsidP="00FD430B">
      <w:pPr>
        <w:pStyle w:val="Odstavecseseznamem"/>
        <w:numPr>
          <w:ilvl w:val="0"/>
          <w:numId w:val="16"/>
        </w:numPr>
        <w:spacing w:before="120" w:after="120"/>
        <w:ind w:left="1276" w:hanging="357"/>
        <w:contextualSpacing w:val="0"/>
        <w:rPr>
          <w:rFonts w:cs="Segoe UI"/>
          <w:lang w:val="en-GB"/>
        </w:rPr>
      </w:pPr>
      <w:bookmarkStart w:id="144" w:name="OLE_LINK196"/>
      <w:bookmarkEnd w:id="143"/>
      <w:r w:rsidRPr="00C3331B">
        <w:rPr>
          <w:rFonts w:cs="Segoe UI"/>
          <w:lang w:val="en-GB"/>
        </w:rPr>
        <w:t xml:space="preserve">description of the proposed solution for connecting the new membrane wall to the existing </w:t>
      </w:r>
      <w:r w:rsidR="00EF42D2">
        <w:rPr>
          <w:rFonts w:cs="Segoe UI"/>
          <w:lang w:val="en-GB"/>
        </w:rPr>
        <w:t>boiler parts</w:t>
      </w:r>
      <w:r w:rsidR="00EF42D2" w:rsidRPr="00C3331B">
        <w:rPr>
          <w:rFonts w:cs="Segoe UI"/>
          <w:lang w:val="en-GB"/>
        </w:rPr>
        <w:t xml:space="preserve"> </w:t>
      </w:r>
      <w:r w:rsidRPr="00C3331B">
        <w:rPr>
          <w:rFonts w:cs="Segoe UI"/>
          <w:lang w:val="en-GB"/>
        </w:rPr>
        <w:t xml:space="preserve">(in particular, connection to the </w:t>
      </w:r>
      <w:r w:rsidR="00EF42D2">
        <w:rPr>
          <w:rFonts w:cs="Segoe UI"/>
          <w:lang w:val="en-GB"/>
        </w:rPr>
        <w:t>headers</w:t>
      </w:r>
      <w:r w:rsidRPr="00C3331B">
        <w:rPr>
          <w:rFonts w:cs="Segoe UI"/>
          <w:lang w:val="en-GB"/>
        </w:rPr>
        <w:t xml:space="preserve"> and membrane walls),</w:t>
      </w:r>
    </w:p>
    <w:p w14:paraId="537C1B12" w14:textId="0F5B5852" w:rsidR="003E60B3" w:rsidRPr="00C3331B" w:rsidRDefault="00D44978" w:rsidP="00FD430B">
      <w:pPr>
        <w:pStyle w:val="Odstavecseseznamem"/>
        <w:numPr>
          <w:ilvl w:val="0"/>
          <w:numId w:val="16"/>
        </w:numPr>
        <w:spacing w:before="120" w:after="120"/>
        <w:ind w:left="1276" w:hanging="357"/>
        <w:contextualSpacing w:val="0"/>
        <w:rPr>
          <w:rFonts w:cs="Segoe UI"/>
          <w:lang w:val="en-GB"/>
        </w:rPr>
      </w:pPr>
      <w:bookmarkStart w:id="145" w:name="OLE_LINK197"/>
      <w:bookmarkEnd w:id="144"/>
      <w:r w:rsidRPr="00C3331B">
        <w:rPr>
          <w:rFonts w:cs="Segoe UI"/>
          <w:lang w:val="en-GB"/>
        </w:rPr>
        <w:t xml:space="preserve">description of the planned modification of the secondary air system, including a description of the operational benefits (e.g., reduction of emissions, urea consumption, higher boiler efficiency); i.e., </w:t>
      </w:r>
      <w:proofErr w:type="spellStart"/>
      <w:r w:rsidRPr="00C3331B">
        <w:rPr>
          <w:rFonts w:cs="Segoe UI"/>
          <w:lang w:val="en-GB"/>
        </w:rPr>
        <w:t>fulfillment</w:t>
      </w:r>
      <w:proofErr w:type="spellEnd"/>
      <w:r w:rsidRPr="00C3331B">
        <w:rPr>
          <w:rFonts w:cs="Segoe UI"/>
          <w:lang w:val="en-GB"/>
        </w:rPr>
        <w:t xml:space="preserve"> within the scope of the reserved change of commitment pursuant to paragraph</w:t>
      </w:r>
      <w:bookmarkEnd w:id="145"/>
      <w:r w:rsidRPr="00C3331B">
        <w:rPr>
          <w:rFonts w:cs="Segoe UI"/>
          <w:lang w:val="en-GB"/>
        </w:rPr>
        <w:t xml:space="preserve"> </w:t>
      </w:r>
      <w:r w:rsidR="000446C9" w:rsidRPr="00C3331B">
        <w:rPr>
          <w:rFonts w:cs="Segoe UI"/>
          <w:lang w:val="en-GB"/>
        </w:rPr>
        <w:fldChar w:fldCharType="begin"/>
      </w:r>
      <w:r w:rsidR="000446C9" w:rsidRPr="00C3331B">
        <w:rPr>
          <w:rFonts w:cs="Segoe UI"/>
          <w:lang w:val="en-GB"/>
        </w:rPr>
        <w:instrText xml:space="preserve"> REF _Ref207390638 \r \h </w:instrText>
      </w:r>
      <w:r w:rsidR="000446C9" w:rsidRPr="00C3331B">
        <w:rPr>
          <w:rFonts w:cs="Segoe UI"/>
          <w:lang w:val="en-GB"/>
        </w:rPr>
      </w:r>
      <w:r w:rsidR="000446C9" w:rsidRPr="00C3331B">
        <w:rPr>
          <w:rFonts w:cs="Segoe UI"/>
          <w:lang w:val="en-GB"/>
        </w:rPr>
        <w:fldChar w:fldCharType="separate"/>
      </w:r>
      <w:r w:rsidR="000446C9" w:rsidRPr="00C3331B">
        <w:rPr>
          <w:rFonts w:cs="Segoe UI"/>
          <w:lang w:val="en-GB"/>
        </w:rPr>
        <w:t>3.3</w:t>
      </w:r>
      <w:r w:rsidR="000446C9" w:rsidRPr="00C3331B">
        <w:rPr>
          <w:rFonts w:cs="Segoe UI"/>
          <w:lang w:val="en-GB"/>
        </w:rPr>
        <w:fldChar w:fldCharType="end"/>
      </w:r>
      <w:r w:rsidR="000446C9" w:rsidRPr="00C3331B">
        <w:rPr>
          <w:rFonts w:cs="Segoe UI"/>
          <w:lang w:val="en-GB"/>
        </w:rPr>
        <w:t xml:space="preserve"> </w:t>
      </w:r>
      <w:r w:rsidR="0004385D" w:rsidRPr="00C3331B">
        <w:rPr>
          <w:rFonts w:cs="Segoe UI"/>
          <w:lang w:val="en-GB"/>
        </w:rPr>
        <w:t>of the call for tenders and tender documentation, if the supplier includes it as part of the tender.</w:t>
      </w:r>
    </w:p>
    <w:p w14:paraId="2660A7AC" w14:textId="4A93A6DD" w:rsidR="004E3741" w:rsidRPr="00C3331B" w:rsidRDefault="00EF42D2" w:rsidP="00FD430B">
      <w:pPr>
        <w:pStyle w:val="Odstavecseseznamem"/>
        <w:numPr>
          <w:ilvl w:val="0"/>
          <w:numId w:val="16"/>
        </w:numPr>
        <w:spacing w:before="120" w:after="120"/>
        <w:ind w:left="1276" w:hanging="357"/>
        <w:contextualSpacing w:val="0"/>
        <w:rPr>
          <w:rFonts w:cs="Segoe UI"/>
          <w:lang w:val="en-GB"/>
        </w:rPr>
      </w:pPr>
      <w:bookmarkStart w:id="146" w:name="OLE_LINK199"/>
      <w:r>
        <w:rPr>
          <w:rFonts w:cs="Segoe UI"/>
          <w:lang w:val="en-GB"/>
        </w:rPr>
        <w:t xml:space="preserve">time </w:t>
      </w:r>
      <w:r w:rsidR="0004385D" w:rsidRPr="00C3331B">
        <w:rPr>
          <w:rFonts w:cs="Segoe UI"/>
          <w:lang w:val="en-GB"/>
        </w:rPr>
        <w:t>schedule for the implementation of the public contract, containing at least the following milestones:</w:t>
      </w:r>
    </w:p>
    <w:p w14:paraId="1C9F7768" w14:textId="76F90938" w:rsidR="004E3741" w:rsidRPr="00C3331B" w:rsidRDefault="001B0569" w:rsidP="00CD138B">
      <w:pPr>
        <w:pStyle w:val="Odstavecseseznamem"/>
        <w:numPr>
          <w:ilvl w:val="1"/>
          <w:numId w:val="16"/>
        </w:numPr>
        <w:spacing w:before="60" w:after="60"/>
        <w:ind w:left="1985" w:hanging="357"/>
        <w:contextualSpacing w:val="0"/>
        <w:rPr>
          <w:rFonts w:cs="Segoe UI"/>
          <w:lang w:val="en-GB"/>
        </w:rPr>
      </w:pPr>
      <w:bookmarkStart w:id="147" w:name="OLE_LINK200"/>
      <w:bookmarkEnd w:id="146"/>
      <w:r w:rsidRPr="00C3331B">
        <w:rPr>
          <w:rFonts w:cs="Segoe UI"/>
          <w:lang w:val="en-GB"/>
        </w:rPr>
        <w:lastRenderedPageBreak/>
        <w:t>engineering and delivery of project documentation for approval by the contracting authority,</w:t>
      </w:r>
    </w:p>
    <w:p w14:paraId="18C6D27E" w14:textId="7BF812E0" w:rsidR="004E3741" w:rsidRPr="00C3331B" w:rsidRDefault="001B0569" w:rsidP="00CD138B">
      <w:pPr>
        <w:pStyle w:val="Odstavecseseznamem"/>
        <w:numPr>
          <w:ilvl w:val="1"/>
          <w:numId w:val="16"/>
        </w:numPr>
        <w:spacing w:before="60" w:after="60"/>
        <w:ind w:left="1985" w:hanging="357"/>
        <w:contextualSpacing w:val="0"/>
        <w:rPr>
          <w:rFonts w:cs="Segoe UI"/>
          <w:lang w:val="en-GB"/>
        </w:rPr>
      </w:pPr>
      <w:bookmarkStart w:id="148" w:name="OLE_LINK201"/>
      <w:bookmarkEnd w:id="147"/>
      <w:r w:rsidRPr="00C3331B">
        <w:rPr>
          <w:rFonts w:cs="Segoe UI"/>
          <w:lang w:val="en-GB"/>
        </w:rPr>
        <w:t>production of new parts,</w:t>
      </w:r>
    </w:p>
    <w:p w14:paraId="246419BC" w14:textId="04A49ECD" w:rsidR="004E3741" w:rsidRPr="00C3331B" w:rsidRDefault="005B02F3" w:rsidP="00CD138B">
      <w:pPr>
        <w:pStyle w:val="Odstavecseseznamem"/>
        <w:numPr>
          <w:ilvl w:val="1"/>
          <w:numId w:val="16"/>
        </w:numPr>
        <w:spacing w:before="60" w:after="60"/>
        <w:ind w:left="1985" w:hanging="357"/>
        <w:contextualSpacing w:val="0"/>
        <w:rPr>
          <w:rFonts w:cs="Segoe UI"/>
          <w:lang w:val="en-GB"/>
        </w:rPr>
      </w:pPr>
      <w:bookmarkStart w:id="149" w:name="OLE_LINK202"/>
      <w:bookmarkEnd w:id="148"/>
      <w:r w:rsidRPr="00C3331B">
        <w:rPr>
          <w:rFonts w:cs="Segoe UI"/>
          <w:lang w:val="en-GB"/>
        </w:rPr>
        <w:t xml:space="preserve">delivery of individual parts to the </w:t>
      </w:r>
      <w:r w:rsidR="00EF42D2">
        <w:rPr>
          <w:rFonts w:cs="Segoe UI"/>
          <w:lang w:val="en-GB"/>
        </w:rPr>
        <w:t>site</w:t>
      </w:r>
      <w:r w:rsidR="00EF42D2" w:rsidRPr="00C3331B">
        <w:rPr>
          <w:rFonts w:cs="Segoe UI"/>
          <w:lang w:val="en-GB"/>
        </w:rPr>
        <w:t xml:space="preserve"> </w:t>
      </w:r>
      <w:r w:rsidRPr="00C3331B">
        <w:rPr>
          <w:rFonts w:cs="Segoe UI"/>
          <w:lang w:val="en-GB"/>
        </w:rPr>
        <w:t>of implementation,</w:t>
      </w:r>
    </w:p>
    <w:p w14:paraId="18E22393" w14:textId="5F5E9BA5" w:rsidR="004E3741" w:rsidRPr="00C3331B" w:rsidRDefault="005B02F3" w:rsidP="00CD138B">
      <w:pPr>
        <w:pStyle w:val="Odstavecseseznamem"/>
        <w:numPr>
          <w:ilvl w:val="1"/>
          <w:numId w:val="16"/>
        </w:numPr>
        <w:spacing w:before="60" w:after="60"/>
        <w:ind w:left="1985" w:hanging="357"/>
        <w:contextualSpacing w:val="0"/>
        <w:rPr>
          <w:rFonts w:cs="Segoe UI"/>
          <w:lang w:val="en-GB"/>
        </w:rPr>
      </w:pPr>
      <w:bookmarkStart w:id="150" w:name="OLE_LINK203"/>
      <w:bookmarkEnd w:id="149"/>
      <w:r w:rsidRPr="00C3331B">
        <w:rPr>
          <w:rFonts w:cs="Segoe UI"/>
          <w:lang w:val="en-GB"/>
        </w:rPr>
        <w:t>construction and assembly work</w:t>
      </w:r>
    </w:p>
    <w:p w14:paraId="51802A86" w14:textId="2703CF51" w:rsidR="004E3741" w:rsidRPr="00C3331B" w:rsidRDefault="005B02F3" w:rsidP="00CD138B">
      <w:pPr>
        <w:pStyle w:val="Odstavecseseznamem"/>
        <w:numPr>
          <w:ilvl w:val="2"/>
          <w:numId w:val="16"/>
        </w:numPr>
        <w:spacing w:before="60" w:after="60"/>
        <w:ind w:left="2694" w:hanging="357"/>
        <w:contextualSpacing w:val="0"/>
        <w:rPr>
          <w:rFonts w:cs="Segoe UI"/>
          <w:lang w:val="en-GB"/>
        </w:rPr>
      </w:pPr>
      <w:bookmarkStart w:id="151" w:name="OLE_LINK204"/>
      <w:bookmarkEnd w:id="150"/>
      <w:r w:rsidRPr="00C3331B">
        <w:rPr>
          <w:rFonts w:cs="Segoe UI"/>
          <w:lang w:val="en-GB"/>
        </w:rPr>
        <w:t>preparation of the construction site,</w:t>
      </w:r>
    </w:p>
    <w:p w14:paraId="1F29C294" w14:textId="20E71A48" w:rsidR="00871146" w:rsidRPr="00C3331B" w:rsidRDefault="00937E5E" w:rsidP="00CD138B">
      <w:pPr>
        <w:pStyle w:val="Odstavecseseznamem"/>
        <w:numPr>
          <w:ilvl w:val="2"/>
          <w:numId w:val="16"/>
        </w:numPr>
        <w:spacing w:before="60" w:after="60"/>
        <w:ind w:left="2694" w:hanging="357"/>
        <w:contextualSpacing w:val="0"/>
        <w:rPr>
          <w:rFonts w:cs="Segoe UI"/>
          <w:lang w:val="en-GB"/>
        </w:rPr>
      </w:pPr>
      <w:bookmarkStart w:id="152" w:name="OLE_LINK205"/>
      <w:bookmarkEnd w:id="151"/>
      <w:r w:rsidRPr="00C3331B">
        <w:rPr>
          <w:rFonts w:cs="Segoe UI"/>
          <w:lang w:val="en-GB"/>
        </w:rPr>
        <w:t>time required for complete shutdown of the boiler</w:t>
      </w:r>
      <w:r w:rsidR="00EF42D2">
        <w:rPr>
          <w:rFonts w:cs="Segoe UI"/>
          <w:lang w:val="en-GB"/>
        </w:rPr>
        <w:t>,</w:t>
      </w:r>
    </w:p>
    <w:p w14:paraId="4B1AAEE3" w14:textId="224FAD49" w:rsidR="004E3741" w:rsidRPr="00C3331B" w:rsidRDefault="00937E5E" w:rsidP="00CD138B">
      <w:pPr>
        <w:pStyle w:val="Odstavecseseznamem"/>
        <w:numPr>
          <w:ilvl w:val="2"/>
          <w:numId w:val="16"/>
        </w:numPr>
        <w:spacing w:before="60" w:after="60"/>
        <w:ind w:left="2694" w:hanging="357"/>
        <w:contextualSpacing w:val="0"/>
        <w:rPr>
          <w:rFonts w:cs="Segoe UI"/>
          <w:lang w:val="en-GB"/>
        </w:rPr>
      </w:pPr>
      <w:bookmarkStart w:id="153" w:name="OLE_LINK206"/>
      <w:bookmarkEnd w:id="152"/>
      <w:r w:rsidRPr="00C3331B">
        <w:rPr>
          <w:rFonts w:cs="Segoe UI"/>
          <w:lang w:val="en-GB"/>
        </w:rPr>
        <w:t>removal and dismantling of existing membrane walls,</w:t>
      </w:r>
    </w:p>
    <w:p w14:paraId="0DAF8581" w14:textId="037FD148" w:rsidR="004E3741" w:rsidRPr="00C3331B" w:rsidRDefault="00307A04" w:rsidP="00CD138B">
      <w:pPr>
        <w:pStyle w:val="Odstavecseseznamem"/>
        <w:numPr>
          <w:ilvl w:val="2"/>
          <w:numId w:val="16"/>
        </w:numPr>
        <w:spacing w:before="60" w:after="60"/>
        <w:ind w:left="2694" w:hanging="357"/>
        <w:contextualSpacing w:val="0"/>
        <w:rPr>
          <w:rFonts w:cs="Segoe UI"/>
          <w:lang w:val="en-GB"/>
        </w:rPr>
      </w:pPr>
      <w:bookmarkStart w:id="154" w:name="OLE_LINK207"/>
      <w:bookmarkEnd w:id="153"/>
      <w:r w:rsidRPr="00C3331B">
        <w:rPr>
          <w:rFonts w:cs="Segoe UI"/>
          <w:lang w:val="en-GB"/>
        </w:rPr>
        <w:t xml:space="preserve">installation of new membrane walls, including secondary air </w:t>
      </w:r>
      <w:r w:rsidR="00EF42D2">
        <w:rPr>
          <w:rFonts w:cs="Segoe UI"/>
          <w:lang w:val="en-GB"/>
        </w:rPr>
        <w:t xml:space="preserve">system </w:t>
      </w:r>
      <w:r w:rsidRPr="00C3331B">
        <w:rPr>
          <w:rFonts w:cs="Segoe UI"/>
          <w:lang w:val="en-GB"/>
        </w:rPr>
        <w:t>connection,</w:t>
      </w:r>
    </w:p>
    <w:p w14:paraId="6D05BFCC" w14:textId="62773CB0" w:rsidR="004E3741" w:rsidRPr="00C3331B" w:rsidRDefault="004E3741" w:rsidP="00CD138B">
      <w:pPr>
        <w:pStyle w:val="Odstavecseseznamem"/>
        <w:numPr>
          <w:ilvl w:val="2"/>
          <w:numId w:val="16"/>
        </w:numPr>
        <w:spacing w:before="60" w:after="60"/>
        <w:ind w:left="2694" w:hanging="357"/>
        <w:contextualSpacing w:val="0"/>
        <w:rPr>
          <w:rFonts w:cs="Segoe UI"/>
          <w:lang w:val="en-GB"/>
        </w:rPr>
      </w:pPr>
      <w:bookmarkStart w:id="155" w:name="OLE_LINK208"/>
      <w:bookmarkEnd w:id="154"/>
      <w:r w:rsidRPr="00C3331B">
        <w:rPr>
          <w:rFonts w:cs="Segoe UI"/>
          <w:lang w:val="en-GB"/>
        </w:rPr>
        <w:t xml:space="preserve">NDT </w:t>
      </w:r>
      <w:r w:rsidR="00307A04" w:rsidRPr="00C3331B">
        <w:rPr>
          <w:rFonts w:cs="Segoe UI"/>
          <w:lang w:val="en-GB"/>
        </w:rPr>
        <w:t>testing,</w:t>
      </w:r>
    </w:p>
    <w:p w14:paraId="4A397C10" w14:textId="2581B45D" w:rsidR="004E3741" w:rsidRPr="00C3331B" w:rsidRDefault="00307A04" w:rsidP="00CD138B">
      <w:pPr>
        <w:pStyle w:val="Odstavecseseznamem"/>
        <w:numPr>
          <w:ilvl w:val="1"/>
          <w:numId w:val="16"/>
        </w:numPr>
        <w:spacing w:before="60" w:after="60"/>
        <w:ind w:left="1985" w:hanging="357"/>
        <w:contextualSpacing w:val="0"/>
        <w:rPr>
          <w:rFonts w:cs="Segoe UI"/>
          <w:lang w:val="en-GB"/>
        </w:rPr>
      </w:pPr>
      <w:bookmarkStart w:id="156" w:name="OLE_LINK209"/>
      <w:bookmarkEnd w:id="155"/>
      <w:r w:rsidRPr="00C3331B">
        <w:rPr>
          <w:rFonts w:cs="Segoe UI"/>
          <w:lang w:val="en-GB"/>
        </w:rPr>
        <w:t>pressure test,</w:t>
      </w:r>
    </w:p>
    <w:p w14:paraId="50080501" w14:textId="0247E8CC" w:rsidR="004E3741" w:rsidRPr="00C3331B" w:rsidRDefault="00D17036" w:rsidP="00CD138B">
      <w:pPr>
        <w:pStyle w:val="Odstavecseseznamem"/>
        <w:numPr>
          <w:ilvl w:val="1"/>
          <w:numId w:val="16"/>
        </w:numPr>
        <w:spacing w:before="60" w:after="60"/>
        <w:ind w:left="1985" w:hanging="357"/>
        <w:contextualSpacing w:val="0"/>
        <w:rPr>
          <w:rFonts w:cs="Segoe UI"/>
          <w:lang w:val="en-GB"/>
        </w:rPr>
      </w:pPr>
      <w:bookmarkStart w:id="157" w:name="OLE_LINK210"/>
      <w:bookmarkEnd w:id="156"/>
      <w:r w:rsidRPr="00C3331B">
        <w:rPr>
          <w:rFonts w:cs="Segoe UI"/>
          <w:lang w:val="en-GB"/>
        </w:rPr>
        <w:t xml:space="preserve">preparation for </w:t>
      </w:r>
      <w:r w:rsidR="00EF42D2">
        <w:rPr>
          <w:rFonts w:cs="Segoe UI"/>
          <w:lang w:val="en-GB"/>
        </w:rPr>
        <w:t xml:space="preserve">refractory </w:t>
      </w:r>
      <w:r w:rsidRPr="00C3331B">
        <w:rPr>
          <w:rFonts w:cs="Segoe UI"/>
          <w:lang w:val="en-GB"/>
        </w:rPr>
        <w:t>lining installation and finishing work, including cleaning,</w:t>
      </w:r>
    </w:p>
    <w:bookmarkEnd w:id="157"/>
    <w:p w14:paraId="1C8B03FE" w14:textId="63C44118" w:rsidR="004E3741" w:rsidRPr="00C3331B" w:rsidRDefault="00DF0EC1" w:rsidP="00CD138B">
      <w:pPr>
        <w:pStyle w:val="Odstavecseseznamem"/>
        <w:numPr>
          <w:ilvl w:val="1"/>
          <w:numId w:val="16"/>
        </w:numPr>
        <w:spacing w:before="60" w:after="60"/>
        <w:ind w:left="1985" w:hanging="357"/>
        <w:contextualSpacing w:val="0"/>
        <w:rPr>
          <w:rFonts w:cs="Segoe UI"/>
          <w:lang w:val="en-GB"/>
        </w:rPr>
      </w:pPr>
      <w:r>
        <w:rPr>
          <w:rFonts w:cs="Segoe UI"/>
          <w:lang w:val="en-GB"/>
        </w:rPr>
        <w:t>takeover</w:t>
      </w:r>
      <w:r w:rsidR="004B0F53" w:rsidRPr="00C3331B">
        <w:rPr>
          <w:rFonts w:cs="Segoe UI"/>
          <w:lang w:val="en-GB"/>
        </w:rPr>
        <w:t xml:space="preserve"> of the work</w:t>
      </w:r>
    </w:p>
    <w:p w14:paraId="48F0BB63" w14:textId="182F1506" w:rsidR="003E60B3" w:rsidRPr="00C3331B" w:rsidRDefault="004B0F53" w:rsidP="00CD138B">
      <w:pPr>
        <w:pStyle w:val="Odstavecseseznamem"/>
        <w:numPr>
          <w:ilvl w:val="0"/>
          <w:numId w:val="16"/>
        </w:numPr>
        <w:spacing w:before="120" w:after="120"/>
        <w:ind w:left="1276"/>
        <w:contextualSpacing w:val="0"/>
        <w:rPr>
          <w:rFonts w:cs="Segoe UI"/>
          <w:lang w:val="en-GB"/>
        </w:rPr>
      </w:pPr>
      <w:bookmarkStart w:id="158" w:name="OLE_LINK211"/>
      <w:r w:rsidRPr="00C3331B">
        <w:rPr>
          <w:rFonts w:cs="Segoe UI"/>
          <w:lang w:val="en-GB"/>
        </w:rPr>
        <w:t>preliminary plan of inspections and tests,</w:t>
      </w:r>
    </w:p>
    <w:p w14:paraId="16832B19" w14:textId="7A3E152E" w:rsidR="00BB4BFC" w:rsidRPr="00C3331B" w:rsidRDefault="00A63216" w:rsidP="00CD138B">
      <w:pPr>
        <w:pStyle w:val="Odstavecseseznamem"/>
        <w:numPr>
          <w:ilvl w:val="0"/>
          <w:numId w:val="16"/>
        </w:numPr>
        <w:spacing w:before="120" w:after="120"/>
        <w:ind w:left="1276"/>
        <w:contextualSpacing w:val="0"/>
        <w:rPr>
          <w:rFonts w:cs="Segoe UI"/>
          <w:lang w:val="en-GB"/>
        </w:rPr>
      </w:pPr>
      <w:bookmarkStart w:id="159" w:name="OLE_LINK212"/>
      <w:bookmarkEnd w:id="158"/>
      <w:r w:rsidRPr="00C3331B">
        <w:rPr>
          <w:rFonts w:cs="Segoe UI"/>
          <w:lang w:val="en-GB"/>
        </w:rPr>
        <w:t xml:space="preserve"> information on whether the supplier is capable of performing the option within the meaning of Section </w:t>
      </w:r>
      <w:r w:rsidR="00BB4BFC" w:rsidRPr="00C3331B">
        <w:rPr>
          <w:rFonts w:cs="Segoe UI"/>
          <w:lang w:val="en-GB"/>
        </w:rPr>
        <w:fldChar w:fldCharType="begin"/>
      </w:r>
      <w:r w:rsidR="00BB4BFC" w:rsidRPr="00C3331B">
        <w:rPr>
          <w:rFonts w:cs="Segoe UI"/>
          <w:lang w:val="en-GB"/>
        </w:rPr>
        <w:instrText xml:space="preserve"> REF _Ref207723673 \r \h </w:instrText>
      </w:r>
      <w:r w:rsidR="00BB4BFC" w:rsidRPr="00C3331B">
        <w:rPr>
          <w:rFonts w:cs="Segoe UI"/>
          <w:lang w:val="en-GB"/>
        </w:rPr>
      </w:r>
      <w:r w:rsidR="00BB4BFC" w:rsidRPr="00C3331B">
        <w:rPr>
          <w:rFonts w:cs="Segoe UI"/>
          <w:lang w:val="en-GB"/>
        </w:rPr>
        <w:fldChar w:fldCharType="separate"/>
      </w:r>
      <w:r w:rsidR="00BB4BFC" w:rsidRPr="00C3331B">
        <w:rPr>
          <w:rFonts w:cs="Segoe UI"/>
          <w:lang w:val="en-GB"/>
        </w:rPr>
        <w:t>3.3</w:t>
      </w:r>
      <w:r w:rsidR="00BB4BFC" w:rsidRPr="00C3331B">
        <w:rPr>
          <w:rFonts w:cs="Segoe UI"/>
          <w:lang w:val="en-GB"/>
        </w:rPr>
        <w:fldChar w:fldCharType="end"/>
      </w:r>
      <w:r w:rsidR="00BB4BFC" w:rsidRPr="00C3331B">
        <w:rPr>
          <w:rFonts w:cs="Segoe UI"/>
          <w:lang w:val="en-GB"/>
        </w:rPr>
        <w:t xml:space="preserve"> </w:t>
      </w:r>
      <w:r w:rsidRPr="00C3331B">
        <w:rPr>
          <w:rFonts w:cs="Segoe UI"/>
          <w:lang w:val="en-GB"/>
        </w:rPr>
        <w:t>of the call for tenders and tender documentation and the valuation of this performance in the form set out in Annex 5 to this call for tenders; for the sake of completeness, the contracting authority states that the valuation of the option performance is not included in the evaluation of tenders;</w:t>
      </w:r>
    </w:p>
    <w:bookmarkEnd w:id="159"/>
    <w:p w14:paraId="60508F5D" w14:textId="4BA76D4D" w:rsidR="0009442A" w:rsidRPr="00C3331B" w:rsidRDefault="00FF4FE6" w:rsidP="00CD138B">
      <w:pPr>
        <w:pStyle w:val="Odstavecseseznamem"/>
        <w:numPr>
          <w:ilvl w:val="0"/>
          <w:numId w:val="16"/>
        </w:numPr>
        <w:spacing w:before="120" w:after="120"/>
        <w:ind w:left="1276"/>
        <w:contextualSpacing w:val="0"/>
        <w:rPr>
          <w:rFonts w:cs="Segoe UI"/>
          <w:lang w:val="en-GB"/>
        </w:rPr>
      </w:pPr>
      <w:r w:rsidRPr="00C3331B">
        <w:rPr>
          <w:rFonts w:cs="Segoe UI"/>
          <w:lang w:val="en-GB"/>
        </w:rPr>
        <w:t>information and/or documents within the meaning of paragraph</w:t>
      </w:r>
      <w:r w:rsidR="0009442A" w:rsidRPr="00C3331B">
        <w:rPr>
          <w:rFonts w:cs="Segoe UI"/>
          <w:lang w:val="en-GB"/>
        </w:rPr>
        <w:t xml:space="preserve"> </w:t>
      </w:r>
      <w:r w:rsidR="006E57F3" w:rsidRPr="00C3331B">
        <w:rPr>
          <w:rFonts w:cs="Segoe UI"/>
          <w:lang w:val="en-GB"/>
        </w:rPr>
        <w:fldChar w:fldCharType="begin"/>
      </w:r>
      <w:r w:rsidR="006E57F3" w:rsidRPr="00C3331B">
        <w:rPr>
          <w:rFonts w:cs="Segoe UI"/>
          <w:lang w:val="en-GB"/>
        </w:rPr>
        <w:instrText xml:space="preserve"> REF _Ref207286030 \r \h </w:instrText>
      </w:r>
      <w:r w:rsidR="00826314" w:rsidRPr="00C3331B">
        <w:rPr>
          <w:rFonts w:cs="Segoe UI"/>
          <w:lang w:val="en-GB"/>
        </w:rPr>
        <w:instrText xml:space="preserve"> \* MERGEFORMAT </w:instrText>
      </w:r>
      <w:r w:rsidR="006E57F3" w:rsidRPr="00C3331B">
        <w:rPr>
          <w:rFonts w:cs="Segoe UI"/>
          <w:lang w:val="en-GB"/>
        </w:rPr>
      </w:r>
      <w:r w:rsidR="006E57F3" w:rsidRPr="00C3331B">
        <w:rPr>
          <w:rFonts w:cs="Segoe UI"/>
          <w:lang w:val="en-GB"/>
        </w:rPr>
        <w:fldChar w:fldCharType="separate"/>
      </w:r>
      <w:r w:rsidR="00B04C4A" w:rsidRPr="00C3331B">
        <w:rPr>
          <w:rFonts w:cs="Segoe UI"/>
          <w:lang w:val="en-GB"/>
        </w:rPr>
        <w:t>19.2</w:t>
      </w:r>
      <w:r w:rsidR="006E57F3" w:rsidRPr="00C3331B">
        <w:rPr>
          <w:rFonts w:cs="Segoe UI"/>
          <w:lang w:val="en-GB"/>
        </w:rPr>
        <w:fldChar w:fldCharType="end"/>
      </w:r>
      <w:r w:rsidRPr="00C3331B">
        <w:rPr>
          <w:rFonts w:cs="Segoe UI"/>
          <w:lang w:val="en-GB"/>
        </w:rPr>
        <w:t xml:space="preserve"> of this call</w:t>
      </w:r>
      <w:r w:rsidR="0009442A" w:rsidRPr="00C3331B">
        <w:rPr>
          <w:rFonts w:cs="Segoe UI"/>
          <w:lang w:val="en-GB"/>
        </w:rPr>
        <w:t xml:space="preserve">, </w:t>
      </w:r>
      <w:r w:rsidRPr="00C3331B">
        <w:rPr>
          <w:rFonts w:cs="Segoe UI"/>
          <w:lang w:val="en-GB"/>
        </w:rPr>
        <w:t xml:space="preserve">if the participant has doubts within the meaning of the </w:t>
      </w:r>
      <w:proofErr w:type="gramStart"/>
      <w:r w:rsidRPr="00C3331B">
        <w:rPr>
          <w:rFonts w:cs="Segoe UI"/>
          <w:lang w:val="en-GB"/>
        </w:rPr>
        <w:t>aforementioned provision</w:t>
      </w:r>
      <w:proofErr w:type="gramEnd"/>
      <w:r w:rsidRPr="00C3331B">
        <w:rPr>
          <w:rFonts w:cs="Segoe UI"/>
          <w:lang w:val="en-GB"/>
        </w:rPr>
        <w:t>,</w:t>
      </w:r>
    </w:p>
    <w:p w14:paraId="0D98D4D4" w14:textId="15C6162D" w:rsidR="00F45C1F" w:rsidRPr="00C3331B" w:rsidRDefault="00AE4B6B" w:rsidP="00CD138B">
      <w:pPr>
        <w:pStyle w:val="Odstavecseseznamem"/>
        <w:numPr>
          <w:ilvl w:val="0"/>
          <w:numId w:val="16"/>
        </w:numPr>
        <w:spacing w:before="120" w:after="120"/>
        <w:ind w:left="1276"/>
        <w:contextualSpacing w:val="0"/>
        <w:rPr>
          <w:rFonts w:cs="Segoe UI"/>
          <w:lang w:val="en-GB"/>
        </w:rPr>
      </w:pPr>
      <w:bookmarkStart w:id="160" w:name="OLE_LINK215"/>
      <w:bookmarkEnd w:id="136"/>
      <w:bookmarkEnd w:id="137"/>
      <w:r w:rsidRPr="00C3331B">
        <w:rPr>
          <w:rFonts w:cs="Segoe UI"/>
          <w:lang w:val="en-GB"/>
        </w:rPr>
        <w:t>other documents that, according to the participant, should form part of the tender</w:t>
      </w:r>
    </w:p>
    <w:p w14:paraId="3B298E06" w14:textId="021326EE" w:rsidR="00241DDD" w:rsidRPr="00C3331B" w:rsidRDefault="00AE4B6B" w:rsidP="0021039D">
      <w:pPr>
        <w:pStyle w:val="Nadpis1"/>
        <w:rPr>
          <w:rFonts w:cs="Segoe UI"/>
          <w:lang w:val="en-GB"/>
        </w:rPr>
      </w:pPr>
      <w:bookmarkStart w:id="161" w:name="OLE_LINK216"/>
      <w:bookmarkEnd w:id="160"/>
      <w:r w:rsidRPr="00C3331B">
        <w:rPr>
          <w:rFonts w:cs="Segoe UI"/>
          <w:lang w:val="en-GB"/>
        </w:rPr>
        <w:t>BINDING NATURE OF THE CONTRACTING AUTHORITY'S REQUIREMENTS</w:t>
      </w:r>
    </w:p>
    <w:p w14:paraId="443A612F" w14:textId="604E646B" w:rsidR="00FA7190" w:rsidRPr="00C3331B" w:rsidRDefault="00AE4B6B" w:rsidP="0021039D">
      <w:pPr>
        <w:rPr>
          <w:rFonts w:cs="Segoe UI"/>
          <w:lang w:val="en-GB"/>
        </w:rPr>
      </w:pPr>
      <w:bookmarkStart w:id="162" w:name="OLE_LINK217"/>
      <w:bookmarkEnd w:id="161"/>
      <w:r w:rsidRPr="00C3331B">
        <w:rPr>
          <w:rFonts w:cs="Segoe UI"/>
          <w:lang w:val="en-GB"/>
        </w:rPr>
        <w:t>The information and data specified in the tender documentation define the contracting authority's binding requirements for the performance of the public contract.</w:t>
      </w:r>
    </w:p>
    <w:p w14:paraId="0EAF1C39" w14:textId="75FC1C55" w:rsidR="00241DDD" w:rsidRPr="00C3331B" w:rsidRDefault="00A17DE0" w:rsidP="0021039D">
      <w:pPr>
        <w:rPr>
          <w:rFonts w:cs="Segoe UI"/>
          <w:lang w:val="en-GB"/>
        </w:rPr>
      </w:pPr>
      <w:bookmarkStart w:id="163" w:name="OLE_LINK218"/>
      <w:bookmarkEnd w:id="162"/>
      <w:r w:rsidRPr="00C3331B">
        <w:rPr>
          <w:rFonts w:cs="Segoe UI"/>
          <w:lang w:val="en-GB"/>
        </w:rPr>
        <w:t>The participant is obliged to fully and unconditionally comply with these requirements when preparing their bid. Failure to accept the requirements of the contracting authority specified in this tender documentation will be considered a failure to meet the tender conditions.</w:t>
      </w:r>
    </w:p>
    <w:p w14:paraId="6EDA6982" w14:textId="648BC706" w:rsidR="00FD0BCE" w:rsidRPr="00C3331B" w:rsidRDefault="00A17DE0" w:rsidP="0021039D">
      <w:pPr>
        <w:rPr>
          <w:rFonts w:cs="Segoe UI"/>
          <w:lang w:val="en-GB"/>
        </w:rPr>
      </w:pPr>
      <w:bookmarkStart w:id="164" w:name="OLE_LINK219"/>
      <w:bookmarkEnd w:id="163"/>
      <w:r w:rsidRPr="00C3331B">
        <w:rPr>
          <w:rFonts w:cs="Segoe UI"/>
          <w:lang w:val="en-GB"/>
        </w:rPr>
        <w:t xml:space="preserve">If the tender conditions contain references to commercial companies, names or first and last names, specific designations of goods and services that apply to a specific person or their </w:t>
      </w:r>
      <w:r w:rsidRPr="00C3331B">
        <w:rPr>
          <w:rFonts w:cs="Segoe UI"/>
          <w:lang w:val="en-GB"/>
        </w:rPr>
        <w:lastRenderedPageBreak/>
        <w:t xml:space="preserve">organizational unit as characteristic, patents for inventions, utility models, industrial designs, trademarks, or designations of origin, the contracting authority expressly allows the use of other solutions of similar quality and technical characteristics that </w:t>
      </w:r>
      <w:proofErr w:type="spellStart"/>
      <w:r w:rsidRPr="00C3331B">
        <w:rPr>
          <w:rFonts w:cs="Segoe UI"/>
          <w:lang w:val="en-GB"/>
        </w:rPr>
        <w:t>fulfill</w:t>
      </w:r>
      <w:proofErr w:type="spellEnd"/>
      <w:r w:rsidRPr="00C3331B">
        <w:rPr>
          <w:rFonts w:cs="Segoe UI"/>
          <w:lang w:val="en-GB"/>
        </w:rPr>
        <w:t xml:space="preserve"> the functionality required by the contracting authority or obvious to an expert.</w:t>
      </w:r>
    </w:p>
    <w:p w14:paraId="4C0E7FE9" w14:textId="1D6D02F7" w:rsidR="00BA1620" w:rsidRPr="00C3331B" w:rsidRDefault="00A31C3C" w:rsidP="0021039D">
      <w:pPr>
        <w:pStyle w:val="Nadpis1"/>
        <w:rPr>
          <w:rFonts w:cs="Segoe UI"/>
          <w:lang w:val="en-GB"/>
        </w:rPr>
      </w:pPr>
      <w:bookmarkStart w:id="165" w:name="OLE_LINK220"/>
      <w:bookmarkEnd w:id="164"/>
      <w:r w:rsidRPr="00C3331B">
        <w:rPr>
          <w:rFonts w:cs="Segoe UI"/>
          <w:lang w:val="en-GB"/>
        </w:rPr>
        <w:t>EXPLANATION, CHANGE OR ADDITION TO THE TENDER DOCUMENTATION</w:t>
      </w:r>
    </w:p>
    <w:p w14:paraId="5F410321" w14:textId="7068586E" w:rsidR="008A2673" w:rsidRPr="00C3331B" w:rsidRDefault="002929A4" w:rsidP="008A2673">
      <w:pPr>
        <w:spacing w:before="240"/>
        <w:rPr>
          <w:rFonts w:cs="Segoe UI"/>
          <w:szCs w:val="22"/>
          <w:lang w:val="en-GB"/>
        </w:rPr>
      </w:pPr>
      <w:bookmarkStart w:id="166" w:name="OLE_LINK221"/>
      <w:bookmarkStart w:id="167" w:name="_Toc208292169"/>
      <w:bookmarkEnd w:id="165"/>
      <w:r w:rsidRPr="00C3331B">
        <w:rPr>
          <w:rFonts w:cs="Segoe UI"/>
          <w:szCs w:val="22"/>
          <w:lang w:val="en-GB"/>
        </w:rPr>
        <w:t xml:space="preserve">Although this call for tenders and tender documentation defines the subject matter of the public contract in sufficient detail for the preparation of tenders, suppliers may request clarification of the tender conditions. </w:t>
      </w:r>
    </w:p>
    <w:p w14:paraId="5C21F09D" w14:textId="060516BE" w:rsidR="008A2673" w:rsidRPr="00C3331B" w:rsidRDefault="002929A4" w:rsidP="008A2673">
      <w:pPr>
        <w:spacing w:before="240"/>
        <w:rPr>
          <w:rFonts w:cs="Segoe UI"/>
          <w:szCs w:val="22"/>
          <w:lang w:val="en-GB"/>
        </w:rPr>
      </w:pPr>
      <w:bookmarkStart w:id="168" w:name="OLE_LINK222"/>
      <w:bookmarkEnd w:id="166"/>
      <w:r w:rsidRPr="00C3331B">
        <w:rPr>
          <w:rFonts w:cs="Segoe UI"/>
          <w:szCs w:val="22"/>
          <w:lang w:val="en-GB"/>
        </w:rPr>
        <w:t xml:space="preserve">The request must be delivered to the contracting authority no later than 8 working days before the deadline for submission of tenders pursuant to Article </w:t>
      </w:r>
      <w:r w:rsidR="00524DBF" w:rsidRPr="00C3331B">
        <w:rPr>
          <w:rFonts w:cs="Segoe UI"/>
          <w:szCs w:val="22"/>
          <w:lang w:val="en-GB"/>
        </w:rPr>
        <w:fldChar w:fldCharType="begin"/>
      </w:r>
      <w:r w:rsidR="00524DBF" w:rsidRPr="00C3331B">
        <w:rPr>
          <w:rFonts w:cs="Segoe UI"/>
          <w:szCs w:val="22"/>
          <w:lang w:val="en-GB"/>
        </w:rPr>
        <w:instrText xml:space="preserve"> REF _Ref207286148 \r \h  \* MERGEFORMAT </w:instrText>
      </w:r>
      <w:r w:rsidR="00524DBF" w:rsidRPr="00C3331B">
        <w:rPr>
          <w:rFonts w:cs="Segoe UI"/>
          <w:szCs w:val="22"/>
          <w:lang w:val="en-GB"/>
        </w:rPr>
      </w:r>
      <w:r w:rsidR="00524DBF" w:rsidRPr="00C3331B">
        <w:rPr>
          <w:rFonts w:cs="Segoe UI"/>
          <w:szCs w:val="22"/>
          <w:lang w:val="en-GB"/>
        </w:rPr>
        <w:fldChar w:fldCharType="separate"/>
      </w:r>
      <w:r w:rsidR="00B04C4A" w:rsidRPr="00C3331B">
        <w:rPr>
          <w:rFonts w:cs="Segoe UI"/>
          <w:szCs w:val="22"/>
          <w:lang w:val="en-GB"/>
        </w:rPr>
        <w:t>15</w:t>
      </w:r>
      <w:r w:rsidR="00524DBF" w:rsidRPr="00C3331B">
        <w:rPr>
          <w:rFonts w:cs="Segoe UI"/>
          <w:szCs w:val="22"/>
          <w:lang w:val="en-GB"/>
        </w:rPr>
        <w:fldChar w:fldCharType="end"/>
      </w:r>
      <w:r w:rsidR="00524DBF" w:rsidRPr="00C3331B">
        <w:rPr>
          <w:rFonts w:cs="Segoe UI"/>
          <w:szCs w:val="22"/>
          <w:lang w:val="en-GB"/>
        </w:rPr>
        <w:t xml:space="preserve"> </w:t>
      </w:r>
      <w:r w:rsidR="003222BE" w:rsidRPr="00C3331B">
        <w:rPr>
          <w:rFonts w:cs="Segoe UI"/>
          <w:szCs w:val="22"/>
          <w:lang w:val="en-GB"/>
        </w:rPr>
        <w:t xml:space="preserve">of this call for tenders.  </w:t>
      </w:r>
    </w:p>
    <w:p w14:paraId="1D1898E5" w14:textId="3467E9FE" w:rsidR="008A2673" w:rsidRPr="00C3331B" w:rsidRDefault="003222BE" w:rsidP="008A2673">
      <w:pPr>
        <w:spacing w:before="240"/>
        <w:rPr>
          <w:rFonts w:cs="Segoe UI"/>
          <w:color w:val="000000"/>
          <w:szCs w:val="22"/>
          <w:lang w:val="en-GB" w:eastAsia="ar-SA"/>
        </w:rPr>
      </w:pPr>
      <w:bookmarkStart w:id="169" w:name="OLE_LINK223"/>
      <w:bookmarkEnd w:id="168"/>
      <w:r w:rsidRPr="00C3331B">
        <w:rPr>
          <w:rFonts w:cs="Segoe UI"/>
          <w:color w:val="000000"/>
          <w:szCs w:val="22"/>
          <w:lang w:val="en-GB" w:eastAsia="ar-SA"/>
        </w:rPr>
        <w:t xml:space="preserve">The contracting authority notes </w:t>
      </w:r>
      <w:r w:rsidRPr="00C3331B">
        <w:rPr>
          <w:rFonts w:cs="Segoe UI"/>
          <w:b/>
          <w:bCs/>
          <w:color w:val="000000"/>
          <w:szCs w:val="22"/>
          <w:lang w:val="en-GB" w:eastAsia="ar-SA"/>
        </w:rPr>
        <w:t>that all communication with the contracting authority within the framework of the tender procedure for this public contract must be conducted exclusively by electronic means, in particular via the E-ZAK electronic tool, or via a data box or to the email address of the contracting authority's representative as specified in section</w:t>
      </w:r>
      <w:r w:rsidR="004A4A1A" w:rsidRPr="00C3331B">
        <w:rPr>
          <w:rFonts w:cs="Segoe UI"/>
          <w:b/>
          <w:bCs/>
          <w:color w:val="000000"/>
          <w:szCs w:val="22"/>
          <w:lang w:val="en-GB" w:eastAsia="ar-SA"/>
        </w:rPr>
        <w:t xml:space="preserve"> </w:t>
      </w:r>
      <w:r w:rsidR="000A749D" w:rsidRPr="00C3331B">
        <w:rPr>
          <w:rFonts w:cs="Segoe UI"/>
          <w:b/>
          <w:bCs/>
          <w:color w:val="000000"/>
          <w:szCs w:val="22"/>
          <w:lang w:val="en-GB" w:eastAsia="ar-SA"/>
        </w:rPr>
        <w:fldChar w:fldCharType="begin"/>
      </w:r>
      <w:r w:rsidR="000A749D" w:rsidRPr="00C3331B">
        <w:rPr>
          <w:rFonts w:cs="Segoe UI"/>
          <w:b/>
          <w:bCs/>
          <w:color w:val="000000"/>
          <w:szCs w:val="22"/>
          <w:lang w:val="en-GB" w:eastAsia="ar-SA"/>
        </w:rPr>
        <w:instrText xml:space="preserve"> REF _Ref207725332 \r \h </w:instrText>
      </w:r>
      <w:r w:rsidR="00BC7F4A" w:rsidRPr="00C3331B">
        <w:rPr>
          <w:rFonts w:cs="Segoe UI"/>
          <w:b/>
          <w:bCs/>
          <w:color w:val="000000"/>
          <w:szCs w:val="22"/>
          <w:lang w:val="en-GB" w:eastAsia="ar-SA"/>
        </w:rPr>
        <w:instrText xml:space="preserve"> \* MERGEFORMAT </w:instrText>
      </w:r>
      <w:r w:rsidR="000A749D" w:rsidRPr="00C3331B">
        <w:rPr>
          <w:rFonts w:cs="Segoe UI"/>
          <w:b/>
          <w:bCs/>
          <w:color w:val="000000"/>
          <w:szCs w:val="22"/>
          <w:lang w:val="en-GB" w:eastAsia="ar-SA"/>
        </w:rPr>
      </w:r>
      <w:r w:rsidR="000A749D" w:rsidRPr="00C3331B">
        <w:rPr>
          <w:rFonts w:cs="Segoe UI"/>
          <w:b/>
          <w:bCs/>
          <w:color w:val="000000"/>
          <w:szCs w:val="22"/>
          <w:lang w:val="en-GB" w:eastAsia="ar-SA"/>
        </w:rPr>
        <w:fldChar w:fldCharType="separate"/>
      </w:r>
      <w:r w:rsidR="000A749D" w:rsidRPr="00C3331B">
        <w:rPr>
          <w:rFonts w:cs="Segoe UI"/>
          <w:b/>
          <w:bCs/>
          <w:color w:val="000000"/>
          <w:szCs w:val="22"/>
          <w:lang w:val="en-GB" w:eastAsia="ar-SA"/>
        </w:rPr>
        <w:t>1.2</w:t>
      </w:r>
      <w:r w:rsidR="000A749D" w:rsidRPr="00C3331B">
        <w:rPr>
          <w:rFonts w:cs="Segoe UI"/>
          <w:b/>
          <w:bCs/>
          <w:color w:val="000000"/>
          <w:szCs w:val="22"/>
          <w:lang w:val="en-GB" w:eastAsia="ar-SA"/>
        </w:rPr>
        <w:fldChar w:fldCharType="end"/>
      </w:r>
      <w:r w:rsidR="000A749D" w:rsidRPr="00C3331B">
        <w:rPr>
          <w:rFonts w:cs="Segoe UI"/>
          <w:color w:val="000000"/>
          <w:szCs w:val="22"/>
          <w:lang w:val="en-GB" w:eastAsia="ar-SA"/>
        </w:rPr>
        <w:t xml:space="preserve"> </w:t>
      </w:r>
      <w:r w:rsidR="00BC7F4A" w:rsidRPr="00C3331B">
        <w:rPr>
          <w:rFonts w:cs="Segoe UI"/>
          <w:color w:val="000000"/>
          <w:szCs w:val="22"/>
          <w:lang w:val="en-GB" w:eastAsia="ar-SA"/>
        </w:rPr>
        <w:t>of this call for tenders.</w:t>
      </w:r>
    </w:p>
    <w:p w14:paraId="53AE4535" w14:textId="7FBEA0DF" w:rsidR="008A2673" w:rsidRPr="00C3331B" w:rsidRDefault="00BC7F4A" w:rsidP="008A2673">
      <w:pPr>
        <w:spacing w:before="240"/>
        <w:rPr>
          <w:rFonts w:cs="Segoe UI"/>
          <w:szCs w:val="22"/>
          <w:lang w:val="en-GB"/>
        </w:rPr>
      </w:pPr>
      <w:bookmarkStart w:id="170" w:name="OLE_LINK224"/>
      <w:bookmarkEnd w:id="169"/>
      <w:r w:rsidRPr="00C3331B">
        <w:rPr>
          <w:rFonts w:cs="Segoe UI"/>
          <w:szCs w:val="22"/>
          <w:lang w:val="en-GB"/>
        </w:rPr>
        <w:t>The contracting authority shall publish an explanation of the call for tenders and the tender documentation, including the exact wording of the request, on the contracting authority's profile within three working days.</w:t>
      </w:r>
    </w:p>
    <w:p w14:paraId="0767C687" w14:textId="6BE85FB7" w:rsidR="008A2673" w:rsidRPr="00C3331B" w:rsidRDefault="001721C3" w:rsidP="008A2673">
      <w:pPr>
        <w:spacing w:before="240"/>
        <w:rPr>
          <w:rFonts w:cs="Segoe UI"/>
          <w:szCs w:val="22"/>
          <w:lang w:val="en-GB"/>
        </w:rPr>
      </w:pPr>
      <w:bookmarkStart w:id="171" w:name="OLE_LINK225"/>
      <w:bookmarkEnd w:id="170"/>
      <w:r w:rsidRPr="00C3331B">
        <w:rPr>
          <w:rFonts w:cs="Segoe UI"/>
          <w:szCs w:val="22"/>
          <w:lang w:val="en-GB"/>
        </w:rPr>
        <w:t>The contracting authority is entitled to publish an explanation of the call for tenders and the tender documentation on the contracting authority's profile, even on its own initiative. It may also publish changes or additions to the tender conditions in this way.</w:t>
      </w:r>
    </w:p>
    <w:bookmarkEnd w:id="167"/>
    <w:bookmarkEnd w:id="171"/>
    <w:p w14:paraId="1BFE52AE" w14:textId="7F4DABE0" w:rsidR="00D81C03" w:rsidRPr="00C3331B" w:rsidRDefault="001721C3" w:rsidP="00801A66">
      <w:pPr>
        <w:pStyle w:val="Nadpis1"/>
        <w:rPr>
          <w:rFonts w:cs="Segoe UI"/>
          <w:lang w:val="en-GB"/>
        </w:rPr>
      </w:pPr>
      <w:r w:rsidRPr="00C3331B">
        <w:rPr>
          <w:rFonts w:cs="Segoe UI"/>
          <w:lang w:val="en-GB"/>
        </w:rPr>
        <w:t>CONDITIONS FOR CONCLUDING A CONTRACT WITH THE SELECTED SUPPLIER</w:t>
      </w:r>
    </w:p>
    <w:p w14:paraId="25499C91" w14:textId="47377B3F" w:rsidR="00C65158" w:rsidRPr="00C3331B" w:rsidRDefault="00CB7DE6" w:rsidP="00B04C4A">
      <w:pPr>
        <w:pStyle w:val="Nadpis2"/>
        <w:keepNext w:val="0"/>
        <w:jc w:val="both"/>
        <w:rPr>
          <w:rFonts w:cs="Segoe UI"/>
          <w:lang w:val="en-GB"/>
        </w:rPr>
      </w:pPr>
      <w:r w:rsidRPr="00C3331B">
        <w:rPr>
          <w:rFonts w:cs="Segoe UI"/>
          <w:b w:val="0"/>
          <w:lang w:val="en-GB"/>
        </w:rPr>
        <w:t>The supplier identified by the contracting authority as the selected supplier shall, at the request of the contracting authority, provide, under the conditions set out in paragraph</w:t>
      </w:r>
      <w:r w:rsidR="003F4EA7" w:rsidRPr="00C3331B">
        <w:rPr>
          <w:rFonts w:cs="Segoe UI"/>
          <w:b w:val="0"/>
          <w:lang w:val="en-GB"/>
        </w:rPr>
        <w:t>.</w:t>
      </w:r>
      <w:r w:rsidR="00C65158" w:rsidRPr="00C3331B">
        <w:rPr>
          <w:rFonts w:cs="Segoe UI"/>
          <w:b w:val="0"/>
          <w:lang w:val="en-GB"/>
        </w:rPr>
        <w:t xml:space="preserve"> </w:t>
      </w:r>
      <w:r w:rsidR="003F4EA7" w:rsidRPr="00C3331B">
        <w:rPr>
          <w:rFonts w:cs="Segoe UI"/>
          <w:bCs w:val="0"/>
          <w:lang w:val="en-GB"/>
        </w:rPr>
        <w:fldChar w:fldCharType="begin"/>
      </w:r>
      <w:r w:rsidR="003F4EA7" w:rsidRPr="00C3331B">
        <w:rPr>
          <w:rFonts w:cs="Segoe UI"/>
          <w:b w:val="0"/>
          <w:lang w:val="en-GB"/>
        </w:rPr>
        <w:instrText xml:space="preserve"> REF _Ref207285515 \r \h </w:instrText>
      </w:r>
      <w:r w:rsidR="00826314" w:rsidRPr="00C3331B">
        <w:rPr>
          <w:rFonts w:cs="Segoe UI"/>
          <w:b w:val="0"/>
          <w:lang w:val="en-GB"/>
        </w:rPr>
        <w:instrText xml:space="preserve"> \* MERGEFORMAT </w:instrText>
      </w:r>
      <w:r w:rsidR="003F4EA7" w:rsidRPr="00C3331B">
        <w:rPr>
          <w:rFonts w:cs="Segoe UI"/>
          <w:bCs w:val="0"/>
          <w:lang w:val="en-GB"/>
        </w:rPr>
      </w:r>
      <w:r w:rsidR="003F4EA7" w:rsidRPr="00C3331B">
        <w:rPr>
          <w:rFonts w:cs="Segoe UI"/>
          <w:bCs w:val="0"/>
          <w:lang w:val="en-GB"/>
        </w:rPr>
        <w:fldChar w:fldCharType="separate"/>
      </w:r>
      <w:r w:rsidR="00B04C4A" w:rsidRPr="00C3331B">
        <w:rPr>
          <w:rFonts w:cs="Segoe UI"/>
          <w:b w:val="0"/>
          <w:lang w:val="en-GB"/>
        </w:rPr>
        <w:t>7.1</w:t>
      </w:r>
      <w:r w:rsidR="003F4EA7" w:rsidRPr="00C3331B">
        <w:rPr>
          <w:rFonts w:cs="Segoe UI"/>
          <w:bCs w:val="0"/>
          <w:lang w:val="en-GB"/>
        </w:rPr>
        <w:fldChar w:fldCharType="end"/>
      </w:r>
      <w:r w:rsidR="00533396" w:rsidRPr="00C3331B">
        <w:rPr>
          <w:lang w:val="en-GB"/>
        </w:rPr>
        <w:t xml:space="preserve"> </w:t>
      </w:r>
      <w:r w:rsidR="00533396" w:rsidRPr="00C3331B">
        <w:rPr>
          <w:rFonts w:cs="Segoe UI"/>
          <w:b w:val="0"/>
          <w:lang w:val="en-GB"/>
        </w:rPr>
        <w:t>(i.e. in electronic form</w:t>
      </w:r>
      <w:r w:rsidR="00533396" w:rsidRPr="00C3331B">
        <w:rPr>
          <w:rFonts w:cs="Segoe UI"/>
          <w:szCs w:val="22"/>
          <w:lang w:val="en-GB"/>
        </w:rPr>
        <w:t xml:space="preserve"> the documents proving its eligibility or qualification that the contracting authority has requested and does not have at its disposal. </w:t>
      </w:r>
      <w:r w:rsidR="008A2673" w:rsidRPr="00C3331B">
        <w:rPr>
          <w:rFonts w:cs="Segoe UI"/>
          <w:szCs w:val="22"/>
          <w:lang w:val="en-GB"/>
        </w:rPr>
        <w:t xml:space="preserve"> </w:t>
      </w:r>
    </w:p>
    <w:p w14:paraId="00180DC8" w14:textId="1EAFBB8C" w:rsidR="00A96ABD" w:rsidRPr="00C3331B" w:rsidRDefault="00FF723E" w:rsidP="00A96ABD">
      <w:pPr>
        <w:pStyle w:val="Nadpis2"/>
        <w:keepNext w:val="0"/>
        <w:jc w:val="both"/>
        <w:rPr>
          <w:rFonts w:cs="Segoe UI"/>
          <w:b w:val="0"/>
          <w:lang w:val="en-GB"/>
        </w:rPr>
      </w:pPr>
      <w:r w:rsidRPr="00C3331B">
        <w:rPr>
          <w:rFonts w:cs="Segoe UI"/>
          <w:b w:val="0"/>
          <w:lang w:val="en-GB"/>
        </w:rPr>
        <w:t xml:space="preserve">If the selected supplier is a Czech legal entity, the contracting authority shall ascertain information about its beneficial owner in the register of beneficial owners maintained pursuant to Act No. 37/2021 Coll., on the register of beneficial owners, as amended. Unless the person is covered by a statutory exemption, the details of the beneficial owner must be entered in the register of beneficial owners. A selected supplier that is </w:t>
      </w:r>
      <w:r w:rsidRPr="00C3331B">
        <w:rPr>
          <w:rFonts w:cs="Segoe UI"/>
          <w:b w:val="0"/>
          <w:lang w:val="en-GB"/>
        </w:rPr>
        <w:lastRenderedPageBreak/>
        <w:t xml:space="preserve">a Czech legal entity with a beneficial owner may be excluded from the procurement procedure if it is not possible to find information about its beneficial owner in the register of beneficial owners; entries made in the register of beneficial owners after the notification of the supplier's exclusion has been sent shall not be </w:t>
      </w:r>
      <w:proofErr w:type="gramStart"/>
      <w:r w:rsidRPr="00C3331B">
        <w:rPr>
          <w:rFonts w:cs="Segoe UI"/>
          <w:b w:val="0"/>
          <w:lang w:val="en-GB"/>
        </w:rPr>
        <w:t>taken into account</w:t>
      </w:r>
      <w:proofErr w:type="gramEnd"/>
      <w:r w:rsidRPr="00C3331B">
        <w:rPr>
          <w:rFonts w:cs="Segoe UI"/>
          <w:b w:val="0"/>
          <w:lang w:val="en-GB"/>
        </w:rPr>
        <w:t xml:space="preserve">. For a selected supplier that is a foreign legal entity, Section 122(6) of the </w:t>
      </w:r>
      <w:r w:rsidR="00FE7BC5" w:rsidRPr="00C3331B">
        <w:rPr>
          <w:rFonts w:cs="Segoe UI"/>
          <w:b w:val="0"/>
          <w:lang w:val="en-GB"/>
        </w:rPr>
        <w:t>ZZVZ</w:t>
      </w:r>
      <w:r w:rsidRPr="00C3331B">
        <w:rPr>
          <w:rFonts w:cs="Segoe UI"/>
          <w:b w:val="0"/>
          <w:lang w:val="en-GB"/>
        </w:rPr>
        <w:t xml:space="preserve"> applies analogously</w:t>
      </w:r>
      <w:r w:rsidR="00A96ABD" w:rsidRPr="00C3331B">
        <w:rPr>
          <w:rFonts w:cs="Segoe UI"/>
          <w:b w:val="0"/>
          <w:lang w:val="en-GB"/>
        </w:rPr>
        <w:t>.</w:t>
      </w:r>
    </w:p>
    <w:p w14:paraId="35D5594B" w14:textId="3272A48B" w:rsidR="00241DDD" w:rsidRPr="00C3331B" w:rsidRDefault="00191F56" w:rsidP="00801A66">
      <w:pPr>
        <w:pStyle w:val="Nadpis1"/>
        <w:rPr>
          <w:rFonts w:cs="Segoe UI"/>
          <w:lang w:val="en-GB"/>
        </w:rPr>
      </w:pPr>
      <w:bookmarkStart w:id="172" w:name="OLE_LINK229"/>
      <w:r w:rsidRPr="00C3331B">
        <w:rPr>
          <w:rFonts w:cs="Segoe UI"/>
          <w:lang w:val="en-GB"/>
        </w:rPr>
        <w:t xml:space="preserve">DEADLINE AND PLACE FOR SUBMITTING BIDS </w:t>
      </w:r>
      <w:r w:rsidR="00261955" w:rsidRPr="00C3331B">
        <w:rPr>
          <w:rFonts w:cs="Segoe UI"/>
          <w:lang w:val="en-GB"/>
        </w:rPr>
        <w:t xml:space="preserve"> </w:t>
      </w:r>
    </w:p>
    <w:p w14:paraId="54CF6F75" w14:textId="4CD7D111" w:rsidR="00CB4DA9" w:rsidRPr="00C3331B" w:rsidRDefault="00191F56" w:rsidP="00801A66">
      <w:pPr>
        <w:rPr>
          <w:rFonts w:cs="Segoe UI"/>
          <w:lang w:val="en-GB"/>
        </w:rPr>
      </w:pPr>
      <w:bookmarkStart w:id="173" w:name="OLE_LINK230"/>
      <w:bookmarkEnd w:id="172"/>
      <w:r w:rsidRPr="00C3331B">
        <w:rPr>
          <w:rFonts w:cs="Segoe UI"/>
          <w:lang w:val="en-GB"/>
        </w:rPr>
        <w:t xml:space="preserve">The contracting authority hereby invites suppliers to submit bids in a tender procedure for the performance of a public contract. Participants in the tender procedure are required to submit their bids exclusively in electronic form via the E-ZAK electronic tool by the deadline for submission of </w:t>
      </w:r>
      <w:r w:rsidR="00CF56A9">
        <w:rPr>
          <w:rFonts w:cs="Segoe UI"/>
          <w:lang w:val="en-GB"/>
        </w:rPr>
        <w:t>bids</w:t>
      </w:r>
      <w:r w:rsidRPr="00C3331B">
        <w:rPr>
          <w:rFonts w:cs="Segoe UI"/>
          <w:lang w:val="en-GB"/>
        </w:rPr>
        <w:t xml:space="preserve">. </w:t>
      </w:r>
    </w:p>
    <w:bookmarkEnd w:id="173"/>
    <w:p w14:paraId="34F3C17B" w14:textId="54A448CC" w:rsidR="00CB4DA9" w:rsidRPr="00C3331B" w:rsidRDefault="00AF58C2" w:rsidP="004714A8">
      <w:pPr>
        <w:tabs>
          <w:tab w:val="left" w:pos="5529"/>
        </w:tabs>
        <w:rPr>
          <w:rFonts w:cs="Segoe UI"/>
          <w:b/>
          <w:lang w:val="en-GB"/>
        </w:rPr>
      </w:pPr>
      <w:r w:rsidRPr="00C3331B">
        <w:rPr>
          <w:rFonts w:cs="Segoe UI"/>
          <w:b/>
          <w:lang w:val="en-GB"/>
        </w:rPr>
        <w:t>Deadline for submission of bids:</w:t>
      </w:r>
      <w:r w:rsidR="004714A8">
        <w:rPr>
          <w:rFonts w:cs="Segoe UI"/>
          <w:b/>
          <w:lang w:val="en-GB"/>
        </w:rPr>
        <w:tab/>
      </w:r>
      <w:r w:rsidRPr="004714A8">
        <w:rPr>
          <w:rFonts w:cs="Segoe UI"/>
          <w:b/>
          <w:lang w:val="en-GB"/>
        </w:rPr>
        <w:t xml:space="preserve">until October </w:t>
      </w:r>
      <w:del w:id="174" w:author="Eliška Nedomová" w:date="2025-10-14T15:17:00Z" w16du:dateUtc="2025-10-14T13:17:00Z">
        <w:r w:rsidR="00334C96" w:rsidDel="00DF085B">
          <w:rPr>
            <w:rFonts w:cs="Segoe UI"/>
            <w:b/>
            <w:lang w:val="en-GB"/>
          </w:rPr>
          <w:delText>27</w:delText>
        </w:r>
      </w:del>
      <w:ins w:id="175" w:author="Eliška Nedomová" w:date="2025-10-14T15:17:00Z" w16du:dateUtc="2025-10-14T13:17:00Z">
        <w:r w:rsidR="00DF085B">
          <w:rPr>
            <w:rFonts w:cs="Segoe UI"/>
            <w:b/>
            <w:lang w:val="en-GB"/>
          </w:rPr>
          <w:t>29</w:t>
        </w:r>
      </w:ins>
      <w:r w:rsidRPr="004714A8">
        <w:rPr>
          <w:rFonts w:cs="Segoe UI"/>
          <w:b/>
          <w:lang w:val="en-GB"/>
        </w:rPr>
        <w:t>, 2025, 10:00</w:t>
      </w:r>
      <w:r w:rsidR="004714A8" w:rsidRPr="004714A8">
        <w:rPr>
          <w:rFonts w:cs="Segoe UI"/>
          <w:b/>
          <w:lang w:val="en-GB"/>
        </w:rPr>
        <w:t> </w:t>
      </w:r>
      <w:r w:rsidRPr="004714A8">
        <w:rPr>
          <w:rFonts w:cs="Segoe UI"/>
          <w:b/>
          <w:lang w:val="en-GB"/>
        </w:rPr>
        <w:t>a.m.</w:t>
      </w:r>
    </w:p>
    <w:p w14:paraId="552C71F4" w14:textId="479679E2" w:rsidR="008A2673" w:rsidRPr="00C3331B" w:rsidRDefault="00C31409" w:rsidP="008A2673">
      <w:pPr>
        <w:spacing w:before="240"/>
        <w:rPr>
          <w:rFonts w:cs="Segoe UI"/>
          <w:b/>
          <w:szCs w:val="22"/>
          <w:lang w:val="en-GB"/>
        </w:rPr>
      </w:pPr>
      <w:r w:rsidRPr="00C3331B">
        <w:rPr>
          <w:rFonts w:cs="Segoe UI"/>
          <w:b/>
          <w:szCs w:val="22"/>
          <w:lang w:val="en-GB"/>
        </w:rPr>
        <w:t>The place for electronic submission of bids is the contracting authority's profile pursuant to paragraph 1.1 of this call for tenders.</w:t>
      </w:r>
    </w:p>
    <w:p w14:paraId="2346E942" w14:textId="74E173E4" w:rsidR="001B4BDE" w:rsidRPr="00C3331B" w:rsidRDefault="00C31409" w:rsidP="00801A66">
      <w:pPr>
        <w:pStyle w:val="Nadpis1"/>
        <w:rPr>
          <w:rFonts w:cs="Segoe UI"/>
          <w:lang w:val="en-GB"/>
        </w:rPr>
      </w:pPr>
      <w:bookmarkStart w:id="176" w:name="OLE_LINK234"/>
      <w:r w:rsidRPr="00C3331B">
        <w:rPr>
          <w:rFonts w:cs="Segoe UI"/>
          <w:lang w:val="en-GB"/>
        </w:rPr>
        <w:t xml:space="preserve">OPENING OF </w:t>
      </w:r>
      <w:r w:rsidR="00CF56A9">
        <w:rPr>
          <w:rFonts w:cs="Segoe UI"/>
          <w:lang w:val="en-GB"/>
        </w:rPr>
        <w:t>Bids</w:t>
      </w:r>
    </w:p>
    <w:p w14:paraId="726F472A" w14:textId="18F6AB37" w:rsidR="002D6B15" w:rsidRPr="00C3331B" w:rsidRDefault="00192858" w:rsidP="00801A66">
      <w:pPr>
        <w:rPr>
          <w:rFonts w:cs="Segoe UI"/>
          <w:lang w:val="en-GB"/>
        </w:rPr>
      </w:pPr>
      <w:bookmarkStart w:id="177" w:name="OLE_LINK235"/>
      <w:bookmarkEnd w:id="176"/>
      <w:r w:rsidRPr="00C3331B">
        <w:rPr>
          <w:rFonts w:cs="Segoe UI"/>
          <w:lang w:val="en-GB"/>
        </w:rPr>
        <w:t xml:space="preserve">The opening of electronically submitted </w:t>
      </w:r>
      <w:r w:rsidR="00CF56A9">
        <w:rPr>
          <w:rFonts w:cs="Segoe UI"/>
          <w:lang w:val="en-GB"/>
        </w:rPr>
        <w:t>bids</w:t>
      </w:r>
      <w:r w:rsidRPr="00C3331B">
        <w:rPr>
          <w:rFonts w:cs="Segoe UI"/>
          <w:lang w:val="en-GB"/>
        </w:rPr>
        <w:t xml:space="preserve"> is not public.</w:t>
      </w:r>
    </w:p>
    <w:p w14:paraId="14D3B6BC" w14:textId="4FD8053E" w:rsidR="001041EC" w:rsidRPr="00C3331B" w:rsidRDefault="00975520" w:rsidP="00801A66">
      <w:pPr>
        <w:pStyle w:val="Nadpis1"/>
        <w:rPr>
          <w:rFonts w:cs="Segoe UI"/>
          <w:lang w:val="en-GB"/>
        </w:rPr>
      </w:pPr>
      <w:bookmarkStart w:id="178" w:name="OLE_LINK236"/>
      <w:bookmarkEnd w:id="177"/>
      <w:r w:rsidRPr="00C3331B">
        <w:rPr>
          <w:rFonts w:cs="Segoe UI"/>
          <w:lang w:val="en-GB"/>
        </w:rPr>
        <w:t>RESERVATIONS OF THE CONTRACTING AUTHORITY</w:t>
      </w:r>
    </w:p>
    <w:p w14:paraId="19160D10" w14:textId="2CE68AD6" w:rsidR="00BF75AE" w:rsidRPr="00C3331B" w:rsidRDefault="00975520" w:rsidP="008A565C">
      <w:pPr>
        <w:pStyle w:val="Nadpis2"/>
        <w:keepNext w:val="0"/>
        <w:jc w:val="both"/>
        <w:rPr>
          <w:rFonts w:cs="Segoe UI"/>
          <w:b w:val="0"/>
          <w:lang w:val="en-GB"/>
        </w:rPr>
      </w:pPr>
      <w:bookmarkStart w:id="179" w:name="OLE_LINK237"/>
      <w:bookmarkEnd w:id="178"/>
      <w:r w:rsidRPr="00C3331B">
        <w:rPr>
          <w:rFonts w:cs="Segoe UI"/>
          <w:b w:val="0"/>
          <w:lang w:val="en-GB"/>
        </w:rPr>
        <w:t xml:space="preserve">The costs associated with participation in the tender procedure shall be borne by the participant. </w:t>
      </w:r>
      <w:r w:rsidR="00BF75AE" w:rsidRPr="00C3331B">
        <w:rPr>
          <w:rFonts w:cs="Segoe UI"/>
          <w:b w:val="0"/>
          <w:lang w:val="en-GB"/>
        </w:rPr>
        <w:t xml:space="preserve"> </w:t>
      </w:r>
    </w:p>
    <w:p w14:paraId="7DFFCC37" w14:textId="0A5904C1" w:rsidR="00BF75AE" w:rsidRPr="00C3331B" w:rsidRDefault="00C63111" w:rsidP="008A565C">
      <w:pPr>
        <w:pStyle w:val="Nadpis2"/>
        <w:keepNext w:val="0"/>
        <w:jc w:val="both"/>
        <w:rPr>
          <w:rFonts w:cs="Segoe UI"/>
          <w:b w:val="0"/>
          <w:lang w:val="en-GB"/>
        </w:rPr>
      </w:pPr>
      <w:bookmarkStart w:id="180" w:name="OLE_LINK238"/>
      <w:bookmarkEnd w:id="179"/>
      <w:r w:rsidRPr="00C3331B">
        <w:rPr>
          <w:rFonts w:cs="Segoe UI"/>
          <w:b w:val="0"/>
          <w:lang w:val="en-GB"/>
        </w:rPr>
        <w:t>The contracting authority reserves the right to amend the tender conditions or cancel the tender procedure.</w:t>
      </w:r>
    </w:p>
    <w:p w14:paraId="594A5D07" w14:textId="2411A54E" w:rsidR="00E14517" w:rsidRPr="00C3331B" w:rsidRDefault="00DF6A8A" w:rsidP="008A565C">
      <w:pPr>
        <w:pStyle w:val="Nadpis2"/>
        <w:keepNext w:val="0"/>
        <w:jc w:val="both"/>
        <w:rPr>
          <w:rFonts w:cs="Segoe UI"/>
          <w:b w:val="0"/>
          <w:lang w:val="en-GB"/>
        </w:rPr>
      </w:pPr>
      <w:bookmarkStart w:id="181" w:name="OLE_LINK239"/>
      <w:bookmarkEnd w:id="180"/>
      <w:r w:rsidRPr="00C3331B">
        <w:rPr>
          <w:rFonts w:cs="Segoe UI"/>
          <w:b w:val="0"/>
          <w:lang w:val="en-GB"/>
        </w:rPr>
        <w:t>The contracting authority does not allow or require variants of the tender.</w:t>
      </w:r>
    </w:p>
    <w:bookmarkEnd w:id="181"/>
    <w:p w14:paraId="14DFC9E9" w14:textId="10A4D797" w:rsidR="00577DAA" w:rsidRPr="00C3331B" w:rsidRDefault="00DF6A8A" w:rsidP="008A565C">
      <w:pPr>
        <w:pStyle w:val="Nadpis2"/>
        <w:keepNext w:val="0"/>
        <w:jc w:val="both"/>
        <w:rPr>
          <w:rFonts w:cs="Segoe UI"/>
          <w:b w:val="0"/>
          <w:lang w:val="en-GB"/>
        </w:rPr>
      </w:pPr>
      <w:r w:rsidRPr="00C3331B">
        <w:rPr>
          <w:rFonts w:cs="Segoe UI"/>
          <w:b w:val="0"/>
          <w:szCs w:val="22"/>
          <w:lang w:val="en-GB"/>
        </w:rPr>
        <w:t>The contracting authority may verify the authenticity of the information, documents, or models provided and may also obtain them itself, for example from third parties or publicly available sources. The participant is obliged to provide all necessary cooperation in this regard.</w:t>
      </w:r>
      <w:r w:rsidR="008A2673" w:rsidRPr="00C3331B">
        <w:rPr>
          <w:rFonts w:cs="Segoe UI"/>
          <w:b w:val="0"/>
          <w:szCs w:val="22"/>
          <w:lang w:val="en-GB"/>
        </w:rPr>
        <w:t xml:space="preserve"> </w:t>
      </w:r>
    </w:p>
    <w:p w14:paraId="5B5F8414" w14:textId="77777777" w:rsidR="00C3331B" w:rsidRPr="00C3331B" w:rsidRDefault="005B1552" w:rsidP="00431B81">
      <w:pPr>
        <w:pStyle w:val="Nadpis2"/>
        <w:keepNext w:val="0"/>
        <w:jc w:val="both"/>
        <w:rPr>
          <w:rFonts w:cs="Segoe UI"/>
          <w:b w:val="0"/>
          <w:szCs w:val="22"/>
          <w:lang w:val="en-GB"/>
        </w:rPr>
      </w:pPr>
      <w:bookmarkStart w:id="182" w:name="OLE_LINK241"/>
      <w:r w:rsidRPr="00C3331B">
        <w:rPr>
          <w:rFonts w:cs="Segoe UI"/>
          <w:b w:val="0"/>
          <w:szCs w:val="22"/>
          <w:lang w:val="en-GB"/>
        </w:rPr>
        <w:t xml:space="preserve">The contracting authority requires contractors and their subcontractors to comply with the conditions set out in Section 4b of Act No. 159/2006 Coll., on conflicts of </w:t>
      </w:r>
      <w:r w:rsidRPr="00C3331B">
        <w:rPr>
          <w:rFonts w:cs="Segoe UI"/>
          <w:b w:val="0"/>
          <w:szCs w:val="22"/>
          <w:lang w:val="en-GB"/>
        </w:rPr>
        <w:lastRenderedPageBreak/>
        <w:t>interest, as amended. The contracting authority will exclude a participant in the procurement procedure if the participant or subcontractor through which the participant proves its qualification violates the cited provision.</w:t>
      </w:r>
    </w:p>
    <w:p w14:paraId="6851A67D" w14:textId="43C5AA55" w:rsidR="00577DAA" w:rsidRPr="00C3331B" w:rsidRDefault="00C3331B" w:rsidP="00431B81">
      <w:pPr>
        <w:pStyle w:val="Nadpis2"/>
        <w:keepNext w:val="0"/>
        <w:jc w:val="both"/>
        <w:rPr>
          <w:rFonts w:cs="Segoe UI"/>
          <w:b w:val="0"/>
          <w:szCs w:val="22"/>
          <w:lang w:val="en-GB"/>
        </w:rPr>
      </w:pPr>
      <w:r w:rsidRPr="00C3331B">
        <w:rPr>
          <w:rFonts w:cs="Segoe UI"/>
          <w:b w:val="0"/>
          <w:szCs w:val="22"/>
          <w:lang w:val="en-GB"/>
        </w:rPr>
        <w:t xml:space="preserve">The call for tenders and the tender documentation </w:t>
      </w:r>
      <w:proofErr w:type="gramStart"/>
      <w:r w:rsidRPr="00C3331B">
        <w:rPr>
          <w:rFonts w:cs="Segoe UI"/>
          <w:b w:val="0"/>
          <w:szCs w:val="22"/>
          <w:lang w:val="en-GB"/>
        </w:rPr>
        <w:t>are</w:t>
      </w:r>
      <w:proofErr w:type="gramEnd"/>
      <w:r w:rsidRPr="00C3331B">
        <w:rPr>
          <w:rFonts w:cs="Segoe UI"/>
          <w:b w:val="0"/>
          <w:szCs w:val="22"/>
          <w:lang w:val="en-GB"/>
        </w:rPr>
        <w:t xml:space="preserve"> prepared in both Czech and English versions; the English version is for information purposes only; the Czech version shall be binding.</w:t>
      </w:r>
    </w:p>
    <w:p w14:paraId="34DD204B" w14:textId="409F3D98" w:rsidR="00A41E81" w:rsidRPr="00C3331B" w:rsidRDefault="00357B0C" w:rsidP="001375B4">
      <w:pPr>
        <w:pStyle w:val="Nadpis1"/>
        <w:rPr>
          <w:rFonts w:cs="Segoe UI"/>
          <w:lang w:val="en-GB"/>
        </w:rPr>
      </w:pPr>
      <w:bookmarkStart w:id="183" w:name="OLE_LINK242"/>
      <w:bookmarkEnd w:id="182"/>
      <w:r w:rsidRPr="00C3331B">
        <w:rPr>
          <w:rFonts w:cs="Segoe UI"/>
          <w:lang w:val="en-GB"/>
        </w:rPr>
        <w:t>INFORMATION ON THE PROCESSING OF PERSONAL DATA</w:t>
      </w:r>
    </w:p>
    <w:p w14:paraId="222CBC55" w14:textId="684C2C44" w:rsidR="00984A11" w:rsidRPr="00C3331B" w:rsidRDefault="00357B0C" w:rsidP="008A565C">
      <w:pPr>
        <w:pStyle w:val="Nadpis2"/>
        <w:keepNext w:val="0"/>
        <w:jc w:val="both"/>
        <w:rPr>
          <w:rFonts w:cs="Segoe UI"/>
          <w:b w:val="0"/>
          <w:lang w:val="en-GB"/>
        </w:rPr>
      </w:pPr>
      <w:bookmarkStart w:id="184" w:name="OLE_LINK243"/>
      <w:bookmarkEnd w:id="183"/>
      <w:r w:rsidRPr="00C3331B">
        <w:rPr>
          <w:rFonts w:cs="Segoe UI"/>
          <w:b w:val="0"/>
          <w:lang w:val="en-GB"/>
        </w:rPr>
        <w:t xml:space="preserve">The Contracting Authority, in its capacity as personal data controller, hereby provides the following information pursuant to Article 13 of Regulation (EU) 2016/679 of the European Parliament and of the Council on the protection of natural persons with regard to the processing of personal data and on the free movement of such data (hereinafter referred to as the "GDPR") and Act No. 110/2019 Coll., on the processing of personal data, as amended, hereby informs the participants in the tender procedure about the processing of personal data for the purpose of conducting the tender procedure in accordance with the </w:t>
      </w:r>
      <w:r w:rsidR="00984A11" w:rsidRPr="00C3331B">
        <w:rPr>
          <w:rFonts w:cs="Segoe UI"/>
          <w:b w:val="0"/>
          <w:lang w:val="en-GB"/>
        </w:rPr>
        <w:t>ZZVZ</w:t>
      </w:r>
      <w:r w:rsidR="00A41E81" w:rsidRPr="00C3331B">
        <w:rPr>
          <w:rFonts w:cs="Segoe UI"/>
          <w:b w:val="0"/>
          <w:lang w:val="en-GB"/>
        </w:rPr>
        <w:t xml:space="preserve">. </w:t>
      </w:r>
    </w:p>
    <w:p w14:paraId="2941CF9D" w14:textId="52E02BC9" w:rsidR="007A2EA2" w:rsidRPr="00C3331B" w:rsidRDefault="00B54CC5" w:rsidP="008A565C">
      <w:pPr>
        <w:pStyle w:val="Nadpis2"/>
        <w:keepNext w:val="0"/>
        <w:jc w:val="both"/>
        <w:rPr>
          <w:rFonts w:cs="Segoe UI"/>
          <w:b w:val="0"/>
          <w:lang w:val="en-GB"/>
        </w:rPr>
      </w:pPr>
      <w:bookmarkStart w:id="185" w:name="OLE_LINK244"/>
      <w:bookmarkEnd w:id="184"/>
      <w:r w:rsidRPr="00C3331B">
        <w:rPr>
          <w:rFonts w:cs="Segoe UI"/>
          <w:b w:val="0"/>
          <w:lang w:val="en-GB"/>
        </w:rPr>
        <w:t xml:space="preserve">As part of the tender procedure, the contracting authority may process the personal data of suppliers and their subcontractors (from among natural persons engaged in business), members of statutory bodies and contact persons of suppliers and their subcontractors, persons through whom the supplier proves its qualifications, members of the supplier's implementation team, and the actual owners of the supplier. </w:t>
      </w:r>
      <w:r w:rsidR="00A41E81" w:rsidRPr="00C3331B">
        <w:rPr>
          <w:rFonts w:cs="Segoe UI"/>
          <w:b w:val="0"/>
          <w:lang w:val="en-GB"/>
        </w:rPr>
        <w:t xml:space="preserve"> </w:t>
      </w:r>
    </w:p>
    <w:p w14:paraId="5CC67F7E" w14:textId="033FAF1D" w:rsidR="00E64D07" w:rsidRPr="00C3331B" w:rsidRDefault="00B54CC5" w:rsidP="008A565C">
      <w:pPr>
        <w:pStyle w:val="Nadpis2"/>
        <w:keepNext w:val="0"/>
        <w:jc w:val="both"/>
        <w:rPr>
          <w:rFonts w:cs="Segoe UI"/>
          <w:b w:val="0"/>
          <w:lang w:val="en-GB"/>
        </w:rPr>
      </w:pPr>
      <w:bookmarkStart w:id="186" w:name="OLE_LINK245"/>
      <w:bookmarkEnd w:id="185"/>
      <w:r w:rsidRPr="00C3331B">
        <w:rPr>
          <w:rFonts w:cs="Segoe UI"/>
          <w:b w:val="0"/>
          <w:lang w:val="en-GB"/>
        </w:rPr>
        <w:t xml:space="preserve">The contracting authority will process personal data only to the extent necessary for the implementation of the procurement procedure and only for the period specified by law, </w:t>
      </w:r>
      <w:proofErr w:type="gramStart"/>
      <w:r w:rsidRPr="00C3331B">
        <w:rPr>
          <w:rFonts w:cs="Segoe UI"/>
          <w:b w:val="0"/>
          <w:lang w:val="en-GB"/>
        </w:rPr>
        <w:t>in particular</w:t>
      </w:r>
      <w:proofErr w:type="gramEnd"/>
      <w:r w:rsidRPr="00C3331B">
        <w:rPr>
          <w:rFonts w:cs="Segoe UI"/>
          <w:b w:val="0"/>
          <w:lang w:val="en-GB"/>
        </w:rPr>
        <w:t xml:space="preserve"> the </w:t>
      </w:r>
      <w:r w:rsidR="00FE7BC5" w:rsidRPr="00C3331B">
        <w:rPr>
          <w:rFonts w:cs="Segoe UI"/>
          <w:b w:val="0"/>
          <w:lang w:val="en-GB"/>
        </w:rPr>
        <w:t>ZZVZ</w:t>
      </w:r>
      <w:r w:rsidRPr="00C3331B">
        <w:rPr>
          <w:rFonts w:cs="Segoe UI"/>
          <w:b w:val="0"/>
          <w:lang w:val="en-GB"/>
        </w:rPr>
        <w:t xml:space="preserve">. Data subjects are entitled to exercise their rights under Articles 13 to 22 of the GDPR in writing at the address of the contracting authority's registered office. </w:t>
      </w:r>
      <w:r w:rsidR="00A41E81" w:rsidRPr="00C3331B">
        <w:rPr>
          <w:rFonts w:cs="Segoe UI"/>
          <w:b w:val="0"/>
          <w:lang w:val="en-GB"/>
        </w:rPr>
        <w:t xml:space="preserve"> </w:t>
      </w:r>
    </w:p>
    <w:p w14:paraId="26E1E4C0" w14:textId="7246E6F7" w:rsidR="001E6D60" w:rsidRPr="00C3331B" w:rsidRDefault="00AD5E5D" w:rsidP="006F6268">
      <w:pPr>
        <w:pStyle w:val="Nadpis2"/>
        <w:keepNext w:val="0"/>
        <w:jc w:val="both"/>
        <w:rPr>
          <w:rFonts w:cs="Segoe UI"/>
          <w:b w:val="0"/>
          <w:lang w:val="en-GB"/>
        </w:rPr>
      </w:pPr>
      <w:bookmarkStart w:id="187" w:name="OLE_LINK246"/>
      <w:bookmarkEnd w:id="186"/>
      <w:r w:rsidRPr="00C3331B">
        <w:rPr>
          <w:rFonts w:cs="Segoe UI"/>
          <w:b w:val="0"/>
          <w:lang w:val="en-GB"/>
        </w:rPr>
        <w:t xml:space="preserve">The contracting authority transfers personal data for processing to the contracting authority's representative as a personal data processor for the purpose of administering the </w:t>
      </w:r>
      <w:r w:rsidR="001677B2">
        <w:rPr>
          <w:rFonts w:cs="Segoe UI"/>
          <w:b w:val="0"/>
          <w:lang w:val="en-GB"/>
        </w:rPr>
        <w:t>tender</w:t>
      </w:r>
      <w:r w:rsidRPr="00C3331B">
        <w:rPr>
          <w:rFonts w:cs="Segoe UI"/>
          <w:b w:val="0"/>
          <w:lang w:val="en-GB"/>
        </w:rPr>
        <w:t xml:space="preserve"> procedure for the award of a small-scale public contract.</w:t>
      </w:r>
    </w:p>
    <w:p w14:paraId="523A857D" w14:textId="2E1722AC" w:rsidR="0009442A" w:rsidRPr="00C3331B" w:rsidRDefault="0012373F" w:rsidP="0009442A">
      <w:pPr>
        <w:pStyle w:val="Nadpis1"/>
        <w:rPr>
          <w:rFonts w:cs="Segoe UI"/>
          <w:lang w:val="en-GB"/>
        </w:rPr>
      </w:pPr>
      <w:bookmarkStart w:id="188" w:name="OLE_LINK247"/>
      <w:bookmarkEnd w:id="187"/>
      <w:r w:rsidRPr="00C3331B">
        <w:rPr>
          <w:rFonts w:cs="Segoe UI"/>
          <w:lang w:val="en-GB"/>
        </w:rPr>
        <w:t>SANCTIONS AGAINST RUSSIA AND BELARUS</w:t>
      </w:r>
    </w:p>
    <w:p w14:paraId="70DA820A" w14:textId="0F64B720" w:rsidR="00471710" w:rsidRPr="00C3331B" w:rsidRDefault="0012373F" w:rsidP="00471710">
      <w:pPr>
        <w:pStyle w:val="Nadpis2"/>
        <w:keepNext w:val="0"/>
        <w:tabs>
          <w:tab w:val="num" w:pos="360"/>
        </w:tabs>
        <w:jc w:val="both"/>
        <w:rPr>
          <w:rFonts w:cs="Segoe UI"/>
          <w:b w:val="0"/>
          <w:lang w:val="en-GB"/>
        </w:rPr>
      </w:pPr>
      <w:bookmarkStart w:id="189" w:name="OLE_LINK248"/>
      <w:bookmarkStart w:id="190" w:name="_Hlk134524241"/>
      <w:bookmarkEnd w:id="188"/>
      <w:r w:rsidRPr="00C3331B">
        <w:rPr>
          <w:rFonts w:cs="Segoe UI"/>
          <w:b w:val="0"/>
          <w:lang w:val="en-GB"/>
        </w:rPr>
        <w:t xml:space="preserve">By submitting a bid, the participant confirms that, in the event of concluding a contract with the contracting authority, it will not provide payments made by the contracting </w:t>
      </w:r>
      <w:r w:rsidRPr="00C3331B">
        <w:rPr>
          <w:rFonts w:cs="Segoe UI"/>
          <w:b w:val="0"/>
          <w:lang w:val="en-GB"/>
        </w:rPr>
        <w:lastRenderedPageBreak/>
        <w:t>authority in connection with the implementation of the public contract, either directly or indirectly, or even in part, to persons subject to individual financial sanctions within the meaning of Article 2(2) of Council Regulation (EU) No. 208/2014 of 5 March 2014 concerning restrictive measures directed against certain persons, entities and bodies in view of the situation in Ukraine, Council Regulation (EU) No. 269/2014 of 17 March 2014 concerning restrictive measures in respect of actions undermining or threatening the territorial integrity, sovereignty and independence of Ukraine, and Council Regulation (EC) No. 765/2006 of May 18, 2006, concerning restrictive measures against President Lukashenko and certain officials of Belarus, and which are listed in the so-called sanctions lists (according to Annexes No. 1 to these regulations).</w:t>
      </w:r>
    </w:p>
    <w:p w14:paraId="41A2E5C3" w14:textId="183E83BD" w:rsidR="00471710" w:rsidRPr="00C3331B" w:rsidRDefault="00E06C74" w:rsidP="00471710">
      <w:pPr>
        <w:pStyle w:val="Nadpis2"/>
        <w:keepNext w:val="0"/>
        <w:tabs>
          <w:tab w:val="num" w:pos="360"/>
        </w:tabs>
        <w:jc w:val="both"/>
        <w:rPr>
          <w:rFonts w:cs="Segoe UI"/>
          <w:b w:val="0"/>
          <w:lang w:val="en-GB"/>
        </w:rPr>
      </w:pPr>
      <w:bookmarkStart w:id="191" w:name="_Ref207286030"/>
      <w:bookmarkEnd w:id="189"/>
      <w:r w:rsidRPr="00C3331B">
        <w:rPr>
          <w:rFonts w:cs="Segoe UI"/>
          <w:b w:val="0"/>
          <w:lang w:val="en-GB"/>
        </w:rPr>
        <w:t xml:space="preserve">If the participant has doubts as to whether the conditions under paragraph </w:t>
      </w:r>
      <w:r w:rsidR="00471710" w:rsidRPr="00C3331B">
        <w:rPr>
          <w:rFonts w:cs="Segoe UI"/>
          <w:b w:val="0"/>
          <w:lang w:val="en-GB"/>
        </w:rPr>
        <w:fldChar w:fldCharType="begin"/>
      </w:r>
      <w:r w:rsidR="00471710" w:rsidRPr="00C3331B">
        <w:rPr>
          <w:rFonts w:cs="Segoe UI"/>
          <w:b w:val="0"/>
          <w:lang w:val="en-GB"/>
        </w:rPr>
        <w:instrText xml:space="preserve"> REF _Ref108799002 \r \h </w:instrText>
      </w:r>
      <w:r w:rsidR="00FA7365" w:rsidRPr="00C3331B">
        <w:rPr>
          <w:rFonts w:cs="Segoe UI"/>
          <w:b w:val="0"/>
          <w:lang w:val="en-GB"/>
        </w:rPr>
        <w:instrText xml:space="preserve"> \* MERGEFORMAT </w:instrText>
      </w:r>
      <w:r w:rsidR="00471710" w:rsidRPr="00C3331B">
        <w:rPr>
          <w:rFonts w:cs="Segoe UI"/>
          <w:b w:val="0"/>
          <w:lang w:val="en-GB"/>
        </w:rPr>
      </w:r>
      <w:r w:rsidR="00471710" w:rsidRPr="00C3331B">
        <w:rPr>
          <w:rFonts w:cs="Segoe UI"/>
          <w:b w:val="0"/>
          <w:lang w:val="en-GB"/>
        </w:rPr>
        <w:fldChar w:fldCharType="separate"/>
      </w:r>
      <w:r w:rsidR="00B04C4A" w:rsidRPr="00C3331B">
        <w:rPr>
          <w:rFonts w:cs="Segoe UI"/>
          <w:b w:val="0"/>
          <w:lang w:val="en-GB"/>
        </w:rPr>
        <w:t>19.1</w:t>
      </w:r>
      <w:r w:rsidR="00471710" w:rsidRPr="00C3331B">
        <w:rPr>
          <w:rFonts w:cs="Segoe UI"/>
          <w:b w:val="0"/>
          <w:lang w:val="en-GB"/>
        </w:rPr>
        <w:fldChar w:fldCharType="end"/>
      </w:r>
      <w:r w:rsidR="00471710" w:rsidRPr="00C3331B">
        <w:rPr>
          <w:rFonts w:cs="Segoe UI"/>
          <w:b w:val="0"/>
          <w:lang w:val="en-GB"/>
        </w:rPr>
        <w:t xml:space="preserve"> </w:t>
      </w:r>
      <w:r w:rsidR="001C0C31" w:rsidRPr="00C3331B">
        <w:rPr>
          <w:rFonts w:cs="Segoe UI"/>
          <w:b w:val="0"/>
          <w:lang w:val="en-GB"/>
        </w:rPr>
        <w:t xml:space="preserve">of the </w:t>
      </w:r>
      <w:r w:rsidRPr="00C3331B">
        <w:rPr>
          <w:rFonts w:cs="Segoe UI"/>
          <w:b w:val="0"/>
          <w:lang w:val="en-GB"/>
        </w:rPr>
        <w:t xml:space="preserve">call for tenders and tender documentation, shall state the decisive circumstances and identify such person or persons in the tender within the meaning of paragraph </w:t>
      </w:r>
      <w:r w:rsidR="000F4B9A" w:rsidRPr="00C3331B">
        <w:rPr>
          <w:rFonts w:cs="Segoe UI"/>
          <w:b w:val="0"/>
          <w:lang w:val="en-GB"/>
        </w:rPr>
        <w:fldChar w:fldCharType="begin"/>
      </w:r>
      <w:r w:rsidR="000F4B9A" w:rsidRPr="00C3331B">
        <w:rPr>
          <w:rFonts w:cs="Segoe UI"/>
          <w:b w:val="0"/>
          <w:lang w:val="en-GB"/>
        </w:rPr>
        <w:instrText xml:space="preserve"> REF _Ref136440520 \r \h </w:instrText>
      </w:r>
      <w:r w:rsidR="00826314" w:rsidRPr="00C3331B">
        <w:rPr>
          <w:rFonts w:cs="Segoe UI"/>
          <w:b w:val="0"/>
          <w:lang w:val="en-GB"/>
        </w:rPr>
        <w:instrText xml:space="preserve"> \* MERGEFORMAT </w:instrText>
      </w:r>
      <w:r w:rsidR="000F4B9A" w:rsidRPr="00C3331B">
        <w:rPr>
          <w:rFonts w:cs="Segoe UI"/>
          <w:b w:val="0"/>
          <w:lang w:val="en-GB"/>
        </w:rPr>
      </w:r>
      <w:r w:rsidR="000F4B9A" w:rsidRPr="00C3331B">
        <w:rPr>
          <w:rFonts w:cs="Segoe UI"/>
          <w:b w:val="0"/>
          <w:lang w:val="en-GB"/>
        </w:rPr>
        <w:fldChar w:fldCharType="separate"/>
      </w:r>
      <w:r w:rsidR="00B04C4A" w:rsidRPr="00C3331B">
        <w:rPr>
          <w:rFonts w:cs="Segoe UI"/>
          <w:b w:val="0"/>
          <w:lang w:val="en-GB"/>
        </w:rPr>
        <w:t>11.4</w:t>
      </w:r>
      <w:r w:rsidR="000F4B9A" w:rsidRPr="00C3331B">
        <w:rPr>
          <w:rFonts w:cs="Segoe UI"/>
          <w:b w:val="0"/>
          <w:lang w:val="en-GB"/>
        </w:rPr>
        <w:fldChar w:fldCharType="end"/>
      </w:r>
      <w:r w:rsidR="00BC0028" w:rsidRPr="00C3331B">
        <w:rPr>
          <w:rFonts w:cs="Segoe UI"/>
          <w:b w:val="0"/>
          <w:lang w:val="en-GB"/>
        </w:rPr>
        <w:t xml:space="preserve"> </w:t>
      </w:r>
      <w:bookmarkStart w:id="192" w:name="OLE_LINK251"/>
      <w:bookmarkEnd w:id="191"/>
      <w:r w:rsidR="001C0C31" w:rsidRPr="00C3331B">
        <w:rPr>
          <w:rFonts w:cs="Segoe UI"/>
          <w:b w:val="0"/>
          <w:lang w:val="en-GB"/>
        </w:rPr>
        <w:t>of the call for tenders and tender documentation. Participants may also, at their discretion, provide information and documents in a credible manner to dispel doubts in accordance with the previous sentence, or documents on measures taken by the participant.</w:t>
      </w:r>
    </w:p>
    <w:bookmarkEnd w:id="192"/>
    <w:p w14:paraId="21553046" w14:textId="5C1693F0" w:rsidR="00471710" w:rsidRPr="00C3331B" w:rsidRDefault="00FE7BC5" w:rsidP="00471710">
      <w:pPr>
        <w:pStyle w:val="Nadpis2"/>
        <w:keepNext w:val="0"/>
        <w:tabs>
          <w:tab w:val="num" w:pos="360"/>
        </w:tabs>
        <w:jc w:val="both"/>
        <w:rPr>
          <w:rFonts w:cs="Segoe UI"/>
          <w:b w:val="0"/>
          <w:lang w:val="en-GB"/>
        </w:rPr>
      </w:pPr>
      <w:r w:rsidRPr="00C3331B">
        <w:rPr>
          <w:rFonts w:cs="Segoe UI"/>
          <w:b w:val="0"/>
          <w:lang w:val="en-GB"/>
        </w:rPr>
        <w:t xml:space="preserve">If the sanctions specified in paragraph </w:t>
      </w:r>
      <w:r w:rsidR="00471710" w:rsidRPr="00C3331B">
        <w:rPr>
          <w:rFonts w:cs="Segoe UI"/>
          <w:b w:val="0"/>
          <w:lang w:val="en-GB"/>
        </w:rPr>
        <w:fldChar w:fldCharType="begin"/>
      </w:r>
      <w:r w:rsidR="00471710" w:rsidRPr="00C3331B">
        <w:rPr>
          <w:rFonts w:cs="Segoe UI"/>
          <w:b w:val="0"/>
          <w:lang w:val="en-GB"/>
        </w:rPr>
        <w:instrText xml:space="preserve"> REF _Ref108799002 \r \h </w:instrText>
      </w:r>
      <w:r w:rsidR="00FA7365" w:rsidRPr="00C3331B">
        <w:rPr>
          <w:rFonts w:cs="Segoe UI"/>
          <w:b w:val="0"/>
          <w:lang w:val="en-GB"/>
        </w:rPr>
        <w:instrText xml:space="preserve"> \* MERGEFORMAT </w:instrText>
      </w:r>
      <w:r w:rsidR="00471710" w:rsidRPr="00C3331B">
        <w:rPr>
          <w:rFonts w:cs="Segoe UI"/>
          <w:b w:val="0"/>
          <w:lang w:val="en-GB"/>
        </w:rPr>
      </w:r>
      <w:r w:rsidR="00471710" w:rsidRPr="00C3331B">
        <w:rPr>
          <w:rFonts w:cs="Segoe UI"/>
          <w:b w:val="0"/>
          <w:lang w:val="en-GB"/>
        </w:rPr>
        <w:fldChar w:fldCharType="separate"/>
      </w:r>
      <w:r w:rsidR="00B04C4A" w:rsidRPr="00C3331B">
        <w:rPr>
          <w:rFonts w:cs="Segoe UI"/>
          <w:b w:val="0"/>
          <w:lang w:val="en-GB"/>
        </w:rPr>
        <w:t>19.1</w:t>
      </w:r>
      <w:r w:rsidR="00471710" w:rsidRPr="00C3331B">
        <w:rPr>
          <w:rFonts w:cs="Segoe UI"/>
          <w:b w:val="0"/>
          <w:lang w:val="en-GB"/>
        </w:rPr>
        <w:fldChar w:fldCharType="end"/>
      </w:r>
      <w:bookmarkStart w:id="193" w:name="OLE_LINK253"/>
      <w:r w:rsidRPr="00C3331B">
        <w:rPr>
          <w:rFonts w:cs="Segoe UI"/>
          <w:b w:val="0"/>
          <w:lang w:val="en-GB"/>
        </w:rPr>
        <w:t xml:space="preserve"> of this call imposed on a participant, the contracting authority shall proceed in accordance with Section 48a of the </w:t>
      </w:r>
      <w:bookmarkStart w:id="194" w:name="OLE_LINK254"/>
      <w:r w:rsidRPr="00C3331B">
        <w:rPr>
          <w:rFonts w:cs="Segoe UI"/>
          <w:b w:val="0"/>
          <w:lang w:val="en-GB"/>
        </w:rPr>
        <w:t>ZZVZ.</w:t>
      </w:r>
    </w:p>
    <w:p w14:paraId="22452C3F" w14:textId="4F03FDDA" w:rsidR="00293F90" w:rsidRPr="00C3331B" w:rsidRDefault="00E8285C" w:rsidP="005A2410">
      <w:pPr>
        <w:pStyle w:val="Nadpis1"/>
        <w:rPr>
          <w:rFonts w:cs="Segoe UI"/>
          <w:lang w:val="en-GB"/>
        </w:rPr>
      </w:pPr>
      <w:bookmarkStart w:id="195" w:name="OLE_LINK255"/>
      <w:bookmarkEnd w:id="190"/>
      <w:bookmarkEnd w:id="193"/>
      <w:bookmarkEnd w:id="194"/>
      <w:r w:rsidRPr="00C3331B">
        <w:rPr>
          <w:rFonts w:cs="Segoe UI"/>
          <w:lang w:val="en-GB"/>
        </w:rPr>
        <w:t>LIST OF APPENDICEs</w:t>
      </w:r>
    </w:p>
    <w:p w14:paraId="52BF3B90" w14:textId="4FB0AB9F" w:rsidR="00293F90" w:rsidRPr="00C3331B" w:rsidRDefault="00E8285C" w:rsidP="005A2410">
      <w:pPr>
        <w:keepNext/>
        <w:spacing w:after="120"/>
        <w:ind w:left="567"/>
        <w:rPr>
          <w:rFonts w:cs="Segoe UI"/>
          <w:lang w:val="en-GB"/>
        </w:rPr>
      </w:pPr>
      <w:bookmarkStart w:id="196" w:name="OLE_LINK256"/>
      <w:bookmarkEnd w:id="195"/>
      <w:r w:rsidRPr="00C3331B">
        <w:rPr>
          <w:rFonts w:cs="Segoe UI"/>
          <w:lang w:val="en-GB"/>
        </w:rPr>
        <w:t>The following appendices are included in the tender documentation:</w:t>
      </w:r>
    </w:p>
    <w:bookmarkEnd w:id="196"/>
    <w:p w14:paraId="3C897B56" w14:textId="0F5E1427" w:rsidR="00D61FCC" w:rsidRPr="00C3331B" w:rsidRDefault="00D61FCC" w:rsidP="009E6EF7">
      <w:pPr>
        <w:spacing w:after="120"/>
        <w:ind w:left="1843" w:hanging="1276"/>
        <w:rPr>
          <w:rFonts w:cs="Segoe UI"/>
          <w:lang w:val="en-GB"/>
        </w:rPr>
      </w:pPr>
      <w:r w:rsidRPr="00C3331B">
        <w:rPr>
          <w:rFonts w:cs="Segoe UI"/>
          <w:lang w:val="en-GB"/>
        </w:rPr>
        <w:t>Appendix No. 1 – Terms and Conditions (binding text of the draft contract)</w:t>
      </w:r>
    </w:p>
    <w:p w14:paraId="25683A15" w14:textId="77777777" w:rsidR="00D61FCC" w:rsidRPr="00C3331B" w:rsidRDefault="00D61FCC" w:rsidP="009E6EF7">
      <w:pPr>
        <w:spacing w:after="120"/>
        <w:ind w:left="1843" w:hanging="1276"/>
        <w:rPr>
          <w:rFonts w:cs="Segoe UI"/>
          <w:szCs w:val="22"/>
          <w:lang w:val="en-GB"/>
        </w:rPr>
      </w:pPr>
      <w:r w:rsidRPr="00C3331B">
        <w:rPr>
          <w:rFonts w:cs="Segoe UI"/>
          <w:szCs w:val="22"/>
          <w:lang w:val="en-GB"/>
        </w:rPr>
        <w:t xml:space="preserve">Appendix No. 2 – Technical Specifications and Project Documentation </w:t>
      </w:r>
    </w:p>
    <w:p w14:paraId="72AF5DAC" w14:textId="77777777" w:rsidR="00AD2F9E" w:rsidRPr="00C3331B" w:rsidRDefault="00AD2F9E" w:rsidP="00AD2F9E">
      <w:pPr>
        <w:spacing w:after="120"/>
        <w:ind w:left="567"/>
        <w:rPr>
          <w:rFonts w:cs="Segoe UI"/>
          <w:lang w:val="en-GB"/>
        </w:rPr>
      </w:pPr>
      <w:r w:rsidRPr="00C3331B">
        <w:rPr>
          <w:rFonts w:cs="Segoe UI"/>
          <w:lang w:val="en-GB"/>
        </w:rPr>
        <w:t>Appendix No. 3 – Sample affidavit of qualification</w:t>
      </w:r>
    </w:p>
    <w:p w14:paraId="4CA98A84" w14:textId="77777777" w:rsidR="00AD2F9E" w:rsidRPr="00C3331B" w:rsidRDefault="00AD2F9E" w:rsidP="00AD2F9E">
      <w:pPr>
        <w:spacing w:after="120"/>
        <w:ind w:left="567"/>
        <w:rPr>
          <w:rFonts w:cs="Segoe UI"/>
          <w:lang w:val="en-GB"/>
        </w:rPr>
      </w:pPr>
      <w:r w:rsidRPr="00C3331B">
        <w:rPr>
          <w:rFonts w:cs="Segoe UI"/>
          <w:lang w:val="en-GB"/>
        </w:rPr>
        <w:t>Appendix No. 4 – Sample list of subcontractors</w:t>
      </w:r>
    </w:p>
    <w:p w14:paraId="5C9A3207" w14:textId="0B50865D" w:rsidR="006C16EB" w:rsidRPr="00C3331B" w:rsidRDefault="00AD2F9E" w:rsidP="00AD2F9E">
      <w:pPr>
        <w:spacing w:after="120"/>
        <w:ind w:left="567"/>
        <w:rPr>
          <w:rFonts w:cs="Segoe UI"/>
          <w:lang w:val="en-GB"/>
        </w:rPr>
      </w:pPr>
      <w:r w:rsidRPr="00C3331B">
        <w:rPr>
          <w:rFonts w:cs="Segoe UI"/>
          <w:lang w:val="en-GB"/>
        </w:rPr>
        <w:t xml:space="preserve">Appendix No. 5 – </w:t>
      </w:r>
      <w:r w:rsidR="00817D0A" w:rsidRPr="00817D0A">
        <w:rPr>
          <w:rFonts w:cs="Segoe UI"/>
          <w:lang w:val="en-GB"/>
        </w:rPr>
        <w:t>Breakdown of bid price and boiler shutdown, and information regarding optional performance</w:t>
      </w:r>
    </w:p>
    <w:p w14:paraId="015CBF77" w14:textId="0D717D5B" w:rsidR="00471710" w:rsidRPr="00C3331B" w:rsidRDefault="00AD2F9E" w:rsidP="00F63C9C">
      <w:pPr>
        <w:keepNext/>
        <w:spacing w:before="360" w:after="1080"/>
        <w:rPr>
          <w:rFonts w:cs="Segoe UI"/>
          <w:bCs/>
          <w:szCs w:val="22"/>
          <w:lang w:val="en-GB"/>
        </w:rPr>
      </w:pPr>
      <w:r w:rsidRPr="00C3331B">
        <w:rPr>
          <w:rFonts w:cs="Segoe UI"/>
          <w:bCs/>
          <w:szCs w:val="22"/>
          <w:lang w:val="en-GB"/>
        </w:rPr>
        <w:t>In Brno, on the date of the electronic signature</w:t>
      </w:r>
    </w:p>
    <w:p w14:paraId="0F40DD97" w14:textId="0B2CAC2B" w:rsidR="00471710" w:rsidRPr="00C3331B" w:rsidRDefault="00D233E4" w:rsidP="00D233E4">
      <w:pPr>
        <w:tabs>
          <w:tab w:val="center" w:pos="6237"/>
        </w:tabs>
        <w:spacing w:after="0"/>
        <w:ind w:left="2836"/>
        <w:rPr>
          <w:rFonts w:cs="Segoe UI"/>
          <w:b/>
          <w:bCs/>
          <w:lang w:val="en-GB"/>
        </w:rPr>
      </w:pPr>
      <w:r w:rsidRPr="00C3331B">
        <w:rPr>
          <w:rFonts w:cs="Segoe UI"/>
          <w:b/>
          <w:lang w:val="en-GB"/>
        </w:rPr>
        <w:tab/>
      </w:r>
      <w:r w:rsidR="00954793" w:rsidRPr="00C3331B">
        <w:rPr>
          <w:rFonts w:cs="Segoe UI"/>
          <w:b/>
          <w:lang w:val="en-GB"/>
        </w:rPr>
        <w:t>SAKO Brno</w:t>
      </w:r>
      <w:r w:rsidRPr="00C3331B">
        <w:rPr>
          <w:rFonts w:cs="Segoe UI"/>
          <w:b/>
          <w:lang w:val="en-GB"/>
        </w:rPr>
        <w:t xml:space="preserve">, </w:t>
      </w:r>
      <w:proofErr w:type="spellStart"/>
      <w:r w:rsidRPr="00C3331B">
        <w:rPr>
          <w:rFonts w:cs="Segoe UI"/>
          <w:b/>
          <w:lang w:val="en-GB"/>
        </w:rPr>
        <w:t>a.s.</w:t>
      </w:r>
      <w:proofErr w:type="spellEnd"/>
    </w:p>
    <w:p w14:paraId="40BCA579" w14:textId="6ABBDBA4" w:rsidR="001375B4" w:rsidRDefault="00D233E4" w:rsidP="00954793">
      <w:pPr>
        <w:tabs>
          <w:tab w:val="center" w:pos="6237"/>
        </w:tabs>
        <w:spacing w:after="0"/>
        <w:rPr>
          <w:rFonts w:cs="Segoe UI"/>
          <w:szCs w:val="22"/>
          <w:lang w:val="en-GB"/>
        </w:rPr>
      </w:pPr>
      <w:r w:rsidRPr="00C3331B">
        <w:rPr>
          <w:rFonts w:cs="Segoe UI"/>
          <w:szCs w:val="22"/>
          <w:lang w:val="en-GB"/>
        </w:rPr>
        <w:tab/>
      </w:r>
      <w:r w:rsidR="00CF56A9">
        <w:rPr>
          <w:rFonts w:cs="Segoe UI"/>
          <w:szCs w:val="22"/>
          <w:lang w:val="en-GB"/>
        </w:rPr>
        <w:t>represented by</w:t>
      </w:r>
    </w:p>
    <w:p w14:paraId="6A02DBAD" w14:textId="2E11C75B" w:rsidR="00CF56A9" w:rsidRPr="00C3331B" w:rsidRDefault="00CF56A9" w:rsidP="00CF56A9">
      <w:pPr>
        <w:tabs>
          <w:tab w:val="center" w:pos="6237"/>
        </w:tabs>
        <w:spacing w:after="0"/>
        <w:ind w:left="4536"/>
        <w:rPr>
          <w:rFonts w:cs="Segoe UI"/>
          <w:lang w:val="en-GB"/>
        </w:rPr>
      </w:pPr>
      <w:r>
        <w:rPr>
          <w:rFonts w:cs="Segoe UI"/>
          <w:szCs w:val="22"/>
          <w:lang w:val="en-GB"/>
        </w:rPr>
        <w:lastRenderedPageBreak/>
        <w:t xml:space="preserve">MT Legal </w:t>
      </w:r>
      <w:proofErr w:type="spellStart"/>
      <w:r>
        <w:rPr>
          <w:rFonts w:cs="Segoe UI"/>
          <w:szCs w:val="22"/>
          <w:lang w:val="en-GB"/>
        </w:rPr>
        <w:t>s.r.o.</w:t>
      </w:r>
      <w:proofErr w:type="spellEnd"/>
      <w:r>
        <w:rPr>
          <w:rFonts w:cs="Segoe UI"/>
          <w:szCs w:val="22"/>
          <w:lang w:val="en-GB"/>
        </w:rPr>
        <w:t xml:space="preserve">, </w:t>
      </w:r>
      <w:proofErr w:type="spellStart"/>
      <w:r>
        <w:rPr>
          <w:rFonts w:cs="Segoe UI"/>
          <w:szCs w:val="22"/>
          <w:lang w:val="en-GB"/>
        </w:rPr>
        <w:t>advokátní</w:t>
      </w:r>
      <w:proofErr w:type="spellEnd"/>
      <w:r>
        <w:rPr>
          <w:rFonts w:cs="Segoe UI"/>
          <w:szCs w:val="22"/>
          <w:lang w:val="en-GB"/>
        </w:rPr>
        <w:t xml:space="preserve"> </w:t>
      </w:r>
      <w:proofErr w:type="spellStart"/>
      <w:r>
        <w:rPr>
          <w:rFonts w:cs="Segoe UI"/>
          <w:szCs w:val="22"/>
          <w:lang w:val="en-GB"/>
        </w:rPr>
        <w:t>kancelář</w:t>
      </w:r>
      <w:proofErr w:type="spellEnd"/>
    </w:p>
    <w:sectPr w:rsidR="00CF56A9" w:rsidRPr="00C3331B" w:rsidSect="00471710">
      <w:headerReference w:type="default" r:id="rId13"/>
      <w:footerReference w:type="default" r:id="rId14"/>
      <w:headerReference w:type="first" r:id="rId15"/>
      <w:footerReference w:type="first" r:id="rId16"/>
      <w:pgSz w:w="11906" w:h="16838" w:code="9"/>
      <w:pgMar w:top="1417" w:right="1417" w:bottom="1417" w:left="141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B905F" w14:textId="77777777" w:rsidR="00A4437A" w:rsidRDefault="00A4437A">
      <w:r>
        <w:separator/>
      </w:r>
    </w:p>
  </w:endnote>
  <w:endnote w:type="continuationSeparator" w:id="0">
    <w:p w14:paraId="24B7C620" w14:textId="77777777" w:rsidR="00A4437A" w:rsidRDefault="00A4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A7277" w14:textId="77777777" w:rsidR="00A4437A" w:rsidRPr="00FB685D" w:rsidRDefault="00A4437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8C4123">
      <w:rPr>
        <w:b/>
        <w:noProof/>
      </w:rPr>
      <w:t>22</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8C4123">
      <w:rPr>
        <w:b/>
        <w:noProof/>
      </w:rPr>
      <w:t>23</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61B96" w14:textId="77777777" w:rsidR="00A4437A" w:rsidRPr="0080168D" w:rsidRDefault="00A4437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3CE09" w14:textId="77777777" w:rsidR="00A4437A" w:rsidRDefault="00A4437A">
      <w:r>
        <w:separator/>
      </w:r>
    </w:p>
  </w:footnote>
  <w:footnote w:type="continuationSeparator" w:id="0">
    <w:p w14:paraId="16796D0F" w14:textId="77777777" w:rsidR="00A4437A" w:rsidRDefault="00A44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EFF14" w14:textId="51E31EF5" w:rsidR="00A4437A" w:rsidRPr="006D5F1E" w:rsidRDefault="00A4437A" w:rsidP="00E97663">
    <w:pPr>
      <w:pStyle w:val="MTLNormalhlavicka"/>
      <w:spacing w:after="48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73122" w14:textId="0AB05CE6" w:rsidR="00A4437A" w:rsidRPr="006D5F1E" w:rsidRDefault="00A4437A" w:rsidP="00F96CC3">
    <w:pPr>
      <w:pStyle w:val="MTLNormalhlavicka"/>
      <w:spacing w:after="48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5"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854254"/>
    <w:multiLevelType w:val="hybridMultilevel"/>
    <w:tmpl w:val="2A6A7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50A75FC"/>
    <w:multiLevelType w:val="hybridMultilevel"/>
    <w:tmpl w:val="FEC0B3A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485B0C46"/>
    <w:multiLevelType w:val="hybridMultilevel"/>
    <w:tmpl w:val="BF9E9DEC"/>
    <w:lvl w:ilvl="0" w:tplc="B2D65022">
      <w:numFmt w:val="bullet"/>
      <w:lvlText w:val="-"/>
      <w:lvlJc w:val="left"/>
      <w:pPr>
        <w:ind w:left="2204"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50300ADF"/>
    <w:multiLevelType w:val="hybridMultilevel"/>
    <w:tmpl w:val="9522A6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C83A17"/>
    <w:multiLevelType w:val="hybridMultilevel"/>
    <w:tmpl w:val="34226588"/>
    <w:lvl w:ilvl="0" w:tplc="03F40AB6">
      <w:start w:val="1"/>
      <w:numFmt w:val="decimal"/>
      <w:lvlText w:val="%1."/>
      <w:lvlJc w:val="left"/>
      <w:pPr>
        <w:ind w:left="720" w:hanging="36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D6269A"/>
    <w:multiLevelType w:val="multilevel"/>
    <w:tmpl w:val="C4881CC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851"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4118E5"/>
    <w:multiLevelType w:val="hybridMultilevel"/>
    <w:tmpl w:val="853270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0910458">
    <w:abstractNumId w:val="27"/>
  </w:num>
  <w:num w:numId="2" w16cid:durableId="825586690">
    <w:abstractNumId w:val="24"/>
  </w:num>
  <w:num w:numId="3" w16cid:durableId="1044057656">
    <w:abstractNumId w:val="26"/>
  </w:num>
  <w:num w:numId="4" w16cid:durableId="1763798153">
    <w:abstractNumId w:val="17"/>
  </w:num>
  <w:num w:numId="5" w16cid:durableId="1930773163">
    <w:abstractNumId w:val="6"/>
  </w:num>
  <w:num w:numId="6" w16cid:durableId="62915995">
    <w:abstractNumId w:val="25"/>
  </w:num>
  <w:num w:numId="7" w16cid:durableId="2138641013">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1071777485">
    <w:abstractNumId w:val="0"/>
  </w:num>
  <w:num w:numId="9" w16cid:durableId="1539004495">
    <w:abstractNumId w:val="11"/>
  </w:num>
  <w:num w:numId="10" w16cid:durableId="1362897985">
    <w:abstractNumId w:val="8"/>
  </w:num>
  <w:num w:numId="11" w16cid:durableId="2064020224">
    <w:abstractNumId w:val="14"/>
  </w:num>
  <w:num w:numId="12" w16cid:durableId="1837915104">
    <w:abstractNumId w:val="22"/>
  </w:num>
  <w:num w:numId="13" w16cid:durableId="2129160469">
    <w:abstractNumId w:val="2"/>
  </w:num>
  <w:num w:numId="14" w16cid:durableId="2071683478">
    <w:abstractNumId w:val="28"/>
  </w:num>
  <w:num w:numId="15" w16cid:durableId="1305544175">
    <w:abstractNumId w:val="16"/>
  </w:num>
  <w:num w:numId="16" w16cid:durableId="283998743">
    <w:abstractNumId w:val="5"/>
  </w:num>
  <w:num w:numId="17" w16cid:durableId="438529615">
    <w:abstractNumId w:val="23"/>
  </w:num>
  <w:num w:numId="18" w16cid:durableId="1471820008">
    <w:abstractNumId w:val="4"/>
  </w:num>
  <w:num w:numId="19" w16cid:durableId="1380394790">
    <w:abstractNumId w:val="15"/>
  </w:num>
  <w:num w:numId="20" w16cid:durableId="12065306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9273113">
    <w:abstractNumId w:val="3"/>
  </w:num>
  <w:num w:numId="22" w16cid:durableId="1899052994">
    <w:abstractNumId w:val="20"/>
  </w:num>
  <w:num w:numId="23" w16cid:durableId="881479280">
    <w:abstractNumId w:val="19"/>
  </w:num>
  <w:num w:numId="24" w16cid:durableId="2929064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2149657">
    <w:abstractNumId w:val="10"/>
  </w:num>
  <w:num w:numId="26" w16cid:durableId="20350320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347886">
    <w:abstractNumId w:val="7"/>
  </w:num>
  <w:num w:numId="28" w16cid:durableId="184828395">
    <w:abstractNumId w:val="21"/>
  </w:num>
  <w:num w:numId="29" w16cid:durableId="215093765">
    <w:abstractNumId w:val="29"/>
  </w:num>
  <w:num w:numId="30" w16cid:durableId="1687563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380484">
    <w:abstractNumId w:val="13"/>
  </w:num>
  <w:num w:numId="32" w16cid:durableId="19850430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17315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6010290">
    <w:abstractNumId w:val="18"/>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liška Nedomová">
    <w15:presenceInfo w15:providerId="AD" w15:userId="S::nedomova@mt-legal.com::0290ef1e-24cd-44c9-8b4a-d418508a4b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proofState w:spelling="clean" w:grammar="clean"/>
  <w:trackRevisions/>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7D3"/>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3E3"/>
    <w:rsid w:val="00006778"/>
    <w:rsid w:val="00006964"/>
    <w:rsid w:val="00006C38"/>
    <w:rsid w:val="00007092"/>
    <w:rsid w:val="00007593"/>
    <w:rsid w:val="00007632"/>
    <w:rsid w:val="00007C31"/>
    <w:rsid w:val="00010296"/>
    <w:rsid w:val="00010591"/>
    <w:rsid w:val="00010615"/>
    <w:rsid w:val="000113F7"/>
    <w:rsid w:val="000117E3"/>
    <w:rsid w:val="00011914"/>
    <w:rsid w:val="00011BD3"/>
    <w:rsid w:val="00011E96"/>
    <w:rsid w:val="00012946"/>
    <w:rsid w:val="00012A87"/>
    <w:rsid w:val="00012AA4"/>
    <w:rsid w:val="00014913"/>
    <w:rsid w:val="00014A00"/>
    <w:rsid w:val="00014F12"/>
    <w:rsid w:val="00015A2E"/>
    <w:rsid w:val="00015F6D"/>
    <w:rsid w:val="0001655B"/>
    <w:rsid w:val="000168F6"/>
    <w:rsid w:val="00016902"/>
    <w:rsid w:val="00017DF4"/>
    <w:rsid w:val="00021A6A"/>
    <w:rsid w:val="000223B8"/>
    <w:rsid w:val="00022A8E"/>
    <w:rsid w:val="000235C8"/>
    <w:rsid w:val="000237BD"/>
    <w:rsid w:val="0002422A"/>
    <w:rsid w:val="00024566"/>
    <w:rsid w:val="000250F9"/>
    <w:rsid w:val="000255EE"/>
    <w:rsid w:val="00026006"/>
    <w:rsid w:val="000261FA"/>
    <w:rsid w:val="0002628F"/>
    <w:rsid w:val="00026B94"/>
    <w:rsid w:val="000274D9"/>
    <w:rsid w:val="000275E8"/>
    <w:rsid w:val="00027E2C"/>
    <w:rsid w:val="000300A8"/>
    <w:rsid w:val="00030FBE"/>
    <w:rsid w:val="000315A5"/>
    <w:rsid w:val="0003164D"/>
    <w:rsid w:val="00032336"/>
    <w:rsid w:val="00032784"/>
    <w:rsid w:val="000328BF"/>
    <w:rsid w:val="00032969"/>
    <w:rsid w:val="00032E19"/>
    <w:rsid w:val="00033291"/>
    <w:rsid w:val="00033D5A"/>
    <w:rsid w:val="00034FD0"/>
    <w:rsid w:val="00035508"/>
    <w:rsid w:val="000356F5"/>
    <w:rsid w:val="00035740"/>
    <w:rsid w:val="00036855"/>
    <w:rsid w:val="00036F45"/>
    <w:rsid w:val="00037A4E"/>
    <w:rsid w:val="000410C2"/>
    <w:rsid w:val="00041338"/>
    <w:rsid w:val="00041B0A"/>
    <w:rsid w:val="00041D48"/>
    <w:rsid w:val="00042250"/>
    <w:rsid w:val="000425DE"/>
    <w:rsid w:val="000428BA"/>
    <w:rsid w:val="00042D39"/>
    <w:rsid w:val="0004385D"/>
    <w:rsid w:val="00043EB2"/>
    <w:rsid w:val="000441FC"/>
    <w:rsid w:val="00044228"/>
    <w:rsid w:val="000446C9"/>
    <w:rsid w:val="00044AAA"/>
    <w:rsid w:val="0004552F"/>
    <w:rsid w:val="000457E8"/>
    <w:rsid w:val="00045949"/>
    <w:rsid w:val="00045D5A"/>
    <w:rsid w:val="00045E53"/>
    <w:rsid w:val="000465FB"/>
    <w:rsid w:val="000467EB"/>
    <w:rsid w:val="0004734F"/>
    <w:rsid w:val="00050499"/>
    <w:rsid w:val="0005064D"/>
    <w:rsid w:val="00050DB2"/>
    <w:rsid w:val="0005283D"/>
    <w:rsid w:val="000535C8"/>
    <w:rsid w:val="00053BC4"/>
    <w:rsid w:val="0005459E"/>
    <w:rsid w:val="000549FA"/>
    <w:rsid w:val="00054F39"/>
    <w:rsid w:val="000550AE"/>
    <w:rsid w:val="000555A8"/>
    <w:rsid w:val="00055B2D"/>
    <w:rsid w:val="00055BB7"/>
    <w:rsid w:val="0005631C"/>
    <w:rsid w:val="0005658F"/>
    <w:rsid w:val="0005665E"/>
    <w:rsid w:val="00056821"/>
    <w:rsid w:val="000570CA"/>
    <w:rsid w:val="0005741C"/>
    <w:rsid w:val="00057AB7"/>
    <w:rsid w:val="00057CC2"/>
    <w:rsid w:val="00060E48"/>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CC4"/>
    <w:rsid w:val="00071172"/>
    <w:rsid w:val="00071F4E"/>
    <w:rsid w:val="0007359E"/>
    <w:rsid w:val="00073E72"/>
    <w:rsid w:val="00075262"/>
    <w:rsid w:val="000752ED"/>
    <w:rsid w:val="00075A2C"/>
    <w:rsid w:val="00075C88"/>
    <w:rsid w:val="000764C7"/>
    <w:rsid w:val="0007668E"/>
    <w:rsid w:val="00076883"/>
    <w:rsid w:val="00076C7C"/>
    <w:rsid w:val="00076E77"/>
    <w:rsid w:val="00076F7D"/>
    <w:rsid w:val="000777FE"/>
    <w:rsid w:val="00077A49"/>
    <w:rsid w:val="00080389"/>
    <w:rsid w:val="000809C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7AEF"/>
    <w:rsid w:val="000A03CE"/>
    <w:rsid w:val="000A0D6E"/>
    <w:rsid w:val="000A0F78"/>
    <w:rsid w:val="000A19D9"/>
    <w:rsid w:val="000A1B85"/>
    <w:rsid w:val="000A2F8A"/>
    <w:rsid w:val="000A31D2"/>
    <w:rsid w:val="000A3C89"/>
    <w:rsid w:val="000A419B"/>
    <w:rsid w:val="000A450D"/>
    <w:rsid w:val="000A52A2"/>
    <w:rsid w:val="000A5471"/>
    <w:rsid w:val="000A5BD8"/>
    <w:rsid w:val="000A6466"/>
    <w:rsid w:val="000A749D"/>
    <w:rsid w:val="000A7B83"/>
    <w:rsid w:val="000B04BB"/>
    <w:rsid w:val="000B0957"/>
    <w:rsid w:val="000B09E7"/>
    <w:rsid w:val="000B0EEA"/>
    <w:rsid w:val="000B1578"/>
    <w:rsid w:val="000B1E6F"/>
    <w:rsid w:val="000B2138"/>
    <w:rsid w:val="000B37CF"/>
    <w:rsid w:val="000B3D62"/>
    <w:rsid w:val="000B6A59"/>
    <w:rsid w:val="000B6E9D"/>
    <w:rsid w:val="000B7669"/>
    <w:rsid w:val="000B7950"/>
    <w:rsid w:val="000B7D23"/>
    <w:rsid w:val="000B7E73"/>
    <w:rsid w:val="000C0229"/>
    <w:rsid w:val="000C08F2"/>
    <w:rsid w:val="000C2126"/>
    <w:rsid w:val="000C300B"/>
    <w:rsid w:val="000C30FA"/>
    <w:rsid w:val="000C3C6D"/>
    <w:rsid w:val="000C3F6B"/>
    <w:rsid w:val="000C5114"/>
    <w:rsid w:val="000C577D"/>
    <w:rsid w:val="000C5A84"/>
    <w:rsid w:val="000C5AD3"/>
    <w:rsid w:val="000C5BF9"/>
    <w:rsid w:val="000C5E10"/>
    <w:rsid w:val="000C6249"/>
    <w:rsid w:val="000C6BE3"/>
    <w:rsid w:val="000C7BE5"/>
    <w:rsid w:val="000C7E02"/>
    <w:rsid w:val="000D0034"/>
    <w:rsid w:val="000D06F1"/>
    <w:rsid w:val="000D19A8"/>
    <w:rsid w:val="000D220B"/>
    <w:rsid w:val="000D2D4B"/>
    <w:rsid w:val="000D32E5"/>
    <w:rsid w:val="000D34CF"/>
    <w:rsid w:val="000D3EAE"/>
    <w:rsid w:val="000D4390"/>
    <w:rsid w:val="000D4D78"/>
    <w:rsid w:val="000D53F6"/>
    <w:rsid w:val="000D5E88"/>
    <w:rsid w:val="000D5F16"/>
    <w:rsid w:val="000D60E5"/>
    <w:rsid w:val="000D62FE"/>
    <w:rsid w:val="000D6D3E"/>
    <w:rsid w:val="000D6E65"/>
    <w:rsid w:val="000D7323"/>
    <w:rsid w:val="000D7A1A"/>
    <w:rsid w:val="000D7D32"/>
    <w:rsid w:val="000E003C"/>
    <w:rsid w:val="000E0280"/>
    <w:rsid w:val="000E0374"/>
    <w:rsid w:val="000E0543"/>
    <w:rsid w:val="000E1477"/>
    <w:rsid w:val="000E27AC"/>
    <w:rsid w:val="000E2966"/>
    <w:rsid w:val="000E2D1E"/>
    <w:rsid w:val="000E301A"/>
    <w:rsid w:val="000E340E"/>
    <w:rsid w:val="000E3871"/>
    <w:rsid w:val="000E43F6"/>
    <w:rsid w:val="000E4C53"/>
    <w:rsid w:val="000E522A"/>
    <w:rsid w:val="000E5E31"/>
    <w:rsid w:val="000E5FC8"/>
    <w:rsid w:val="000E6177"/>
    <w:rsid w:val="000E7E35"/>
    <w:rsid w:val="000F0350"/>
    <w:rsid w:val="000F079D"/>
    <w:rsid w:val="000F0BDE"/>
    <w:rsid w:val="000F0FFB"/>
    <w:rsid w:val="000F1509"/>
    <w:rsid w:val="000F2060"/>
    <w:rsid w:val="000F290B"/>
    <w:rsid w:val="000F2D55"/>
    <w:rsid w:val="000F312B"/>
    <w:rsid w:val="000F38F3"/>
    <w:rsid w:val="000F4377"/>
    <w:rsid w:val="000F4639"/>
    <w:rsid w:val="000F4B9A"/>
    <w:rsid w:val="000F5320"/>
    <w:rsid w:val="000F561D"/>
    <w:rsid w:val="000F5F95"/>
    <w:rsid w:val="000F6B9B"/>
    <w:rsid w:val="000F701B"/>
    <w:rsid w:val="000F7F04"/>
    <w:rsid w:val="00100ECF"/>
    <w:rsid w:val="00101BAA"/>
    <w:rsid w:val="00102707"/>
    <w:rsid w:val="00103026"/>
    <w:rsid w:val="00103181"/>
    <w:rsid w:val="001036F5"/>
    <w:rsid w:val="001041EC"/>
    <w:rsid w:val="00104CF4"/>
    <w:rsid w:val="00104D37"/>
    <w:rsid w:val="00104E5C"/>
    <w:rsid w:val="0010510B"/>
    <w:rsid w:val="0010561B"/>
    <w:rsid w:val="001058B5"/>
    <w:rsid w:val="00105E82"/>
    <w:rsid w:val="00106BC7"/>
    <w:rsid w:val="00106E43"/>
    <w:rsid w:val="00107E28"/>
    <w:rsid w:val="00110AFB"/>
    <w:rsid w:val="00110BCC"/>
    <w:rsid w:val="0011185A"/>
    <w:rsid w:val="001118A1"/>
    <w:rsid w:val="00111CFF"/>
    <w:rsid w:val="00112140"/>
    <w:rsid w:val="00112D87"/>
    <w:rsid w:val="00113A03"/>
    <w:rsid w:val="00113BC2"/>
    <w:rsid w:val="00113BD5"/>
    <w:rsid w:val="0011574F"/>
    <w:rsid w:val="00115E8F"/>
    <w:rsid w:val="001162F0"/>
    <w:rsid w:val="00116F95"/>
    <w:rsid w:val="001174F8"/>
    <w:rsid w:val="001178FF"/>
    <w:rsid w:val="0011798B"/>
    <w:rsid w:val="001200B0"/>
    <w:rsid w:val="00120473"/>
    <w:rsid w:val="001212C1"/>
    <w:rsid w:val="0012143E"/>
    <w:rsid w:val="00121A1C"/>
    <w:rsid w:val="00122F91"/>
    <w:rsid w:val="0012373F"/>
    <w:rsid w:val="001239B7"/>
    <w:rsid w:val="00123B13"/>
    <w:rsid w:val="00124883"/>
    <w:rsid w:val="0012559A"/>
    <w:rsid w:val="0012561A"/>
    <w:rsid w:val="0012562C"/>
    <w:rsid w:val="0012568D"/>
    <w:rsid w:val="00125D35"/>
    <w:rsid w:val="00125D73"/>
    <w:rsid w:val="00126166"/>
    <w:rsid w:val="001265C6"/>
    <w:rsid w:val="001267B4"/>
    <w:rsid w:val="00127E97"/>
    <w:rsid w:val="00130220"/>
    <w:rsid w:val="001306D1"/>
    <w:rsid w:val="0013080B"/>
    <w:rsid w:val="00131FC1"/>
    <w:rsid w:val="00132378"/>
    <w:rsid w:val="00132ACD"/>
    <w:rsid w:val="00132F89"/>
    <w:rsid w:val="00133403"/>
    <w:rsid w:val="0013477D"/>
    <w:rsid w:val="00134780"/>
    <w:rsid w:val="001348C8"/>
    <w:rsid w:val="00134F02"/>
    <w:rsid w:val="00134F94"/>
    <w:rsid w:val="0013561D"/>
    <w:rsid w:val="0013562C"/>
    <w:rsid w:val="00135775"/>
    <w:rsid w:val="00135A90"/>
    <w:rsid w:val="00136B20"/>
    <w:rsid w:val="001372DF"/>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494"/>
    <w:rsid w:val="00144ECE"/>
    <w:rsid w:val="00144F5A"/>
    <w:rsid w:val="00145170"/>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17CB"/>
    <w:rsid w:val="00151812"/>
    <w:rsid w:val="00151DC6"/>
    <w:rsid w:val="00152B1C"/>
    <w:rsid w:val="0015342F"/>
    <w:rsid w:val="001536CB"/>
    <w:rsid w:val="00153B52"/>
    <w:rsid w:val="00153CE2"/>
    <w:rsid w:val="0015452E"/>
    <w:rsid w:val="00154F7A"/>
    <w:rsid w:val="0015568F"/>
    <w:rsid w:val="0015589F"/>
    <w:rsid w:val="00156DF5"/>
    <w:rsid w:val="00157268"/>
    <w:rsid w:val="001577B9"/>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940"/>
    <w:rsid w:val="00165DAC"/>
    <w:rsid w:val="00166B41"/>
    <w:rsid w:val="00166BB2"/>
    <w:rsid w:val="001677B2"/>
    <w:rsid w:val="001679E3"/>
    <w:rsid w:val="00167D2E"/>
    <w:rsid w:val="00167F07"/>
    <w:rsid w:val="00167F2F"/>
    <w:rsid w:val="001702DB"/>
    <w:rsid w:val="0017075F"/>
    <w:rsid w:val="00170860"/>
    <w:rsid w:val="00170D4C"/>
    <w:rsid w:val="00171AAF"/>
    <w:rsid w:val="00171DDA"/>
    <w:rsid w:val="00172007"/>
    <w:rsid w:val="001721C3"/>
    <w:rsid w:val="00172A91"/>
    <w:rsid w:val="00172E60"/>
    <w:rsid w:val="00174196"/>
    <w:rsid w:val="00174918"/>
    <w:rsid w:val="00176700"/>
    <w:rsid w:val="001776E5"/>
    <w:rsid w:val="001808B1"/>
    <w:rsid w:val="00181270"/>
    <w:rsid w:val="0018186E"/>
    <w:rsid w:val="001823F0"/>
    <w:rsid w:val="00182D0A"/>
    <w:rsid w:val="001830EF"/>
    <w:rsid w:val="00183826"/>
    <w:rsid w:val="00183A0B"/>
    <w:rsid w:val="00183ED5"/>
    <w:rsid w:val="00184825"/>
    <w:rsid w:val="001850B2"/>
    <w:rsid w:val="0018532E"/>
    <w:rsid w:val="00185A7C"/>
    <w:rsid w:val="0018671A"/>
    <w:rsid w:val="00186761"/>
    <w:rsid w:val="00186AE7"/>
    <w:rsid w:val="001871D9"/>
    <w:rsid w:val="00187291"/>
    <w:rsid w:val="0018764E"/>
    <w:rsid w:val="00190175"/>
    <w:rsid w:val="00190756"/>
    <w:rsid w:val="00190F5E"/>
    <w:rsid w:val="0019107A"/>
    <w:rsid w:val="00191A21"/>
    <w:rsid w:val="00191D93"/>
    <w:rsid w:val="00191F56"/>
    <w:rsid w:val="00192858"/>
    <w:rsid w:val="00192924"/>
    <w:rsid w:val="001929B1"/>
    <w:rsid w:val="00193523"/>
    <w:rsid w:val="001937EF"/>
    <w:rsid w:val="00194429"/>
    <w:rsid w:val="00194529"/>
    <w:rsid w:val="001949A9"/>
    <w:rsid w:val="00194E07"/>
    <w:rsid w:val="001950A2"/>
    <w:rsid w:val="0019590F"/>
    <w:rsid w:val="00195AA6"/>
    <w:rsid w:val="00195AF8"/>
    <w:rsid w:val="00195C90"/>
    <w:rsid w:val="001966D2"/>
    <w:rsid w:val="00196C05"/>
    <w:rsid w:val="00196F5C"/>
    <w:rsid w:val="00197560"/>
    <w:rsid w:val="00197597"/>
    <w:rsid w:val="0019777B"/>
    <w:rsid w:val="00197CC6"/>
    <w:rsid w:val="001A03C6"/>
    <w:rsid w:val="001A0A06"/>
    <w:rsid w:val="001A0C28"/>
    <w:rsid w:val="001A1230"/>
    <w:rsid w:val="001A1616"/>
    <w:rsid w:val="001A179B"/>
    <w:rsid w:val="001A2268"/>
    <w:rsid w:val="001A26D7"/>
    <w:rsid w:val="001A296F"/>
    <w:rsid w:val="001A301B"/>
    <w:rsid w:val="001A3347"/>
    <w:rsid w:val="001A3548"/>
    <w:rsid w:val="001A399F"/>
    <w:rsid w:val="001A4AF2"/>
    <w:rsid w:val="001A554C"/>
    <w:rsid w:val="001A55F5"/>
    <w:rsid w:val="001A6245"/>
    <w:rsid w:val="001A6E1E"/>
    <w:rsid w:val="001A792A"/>
    <w:rsid w:val="001A7D06"/>
    <w:rsid w:val="001B03D3"/>
    <w:rsid w:val="001B04C4"/>
    <w:rsid w:val="001B0569"/>
    <w:rsid w:val="001B0602"/>
    <w:rsid w:val="001B0856"/>
    <w:rsid w:val="001B08C3"/>
    <w:rsid w:val="001B15DD"/>
    <w:rsid w:val="001B16AD"/>
    <w:rsid w:val="001B1AD7"/>
    <w:rsid w:val="001B1D35"/>
    <w:rsid w:val="001B27C4"/>
    <w:rsid w:val="001B2CC0"/>
    <w:rsid w:val="001B2D06"/>
    <w:rsid w:val="001B2DD4"/>
    <w:rsid w:val="001B4B7B"/>
    <w:rsid w:val="001B4BDE"/>
    <w:rsid w:val="001B4C31"/>
    <w:rsid w:val="001B5BBC"/>
    <w:rsid w:val="001B5DB5"/>
    <w:rsid w:val="001B71A2"/>
    <w:rsid w:val="001B72EC"/>
    <w:rsid w:val="001B79D8"/>
    <w:rsid w:val="001B7A98"/>
    <w:rsid w:val="001C02F3"/>
    <w:rsid w:val="001C038E"/>
    <w:rsid w:val="001C0741"/>
    <w:rsid w:val="001C0C31"/>
    <w:rsid w:val="001C0EDD"/>
    <w:rsid w:val="001C10F6"/>
    <w:rsid w:val="001C16F3"/>
    <w:rsid w:val="001C1814"/>
    <w:rsid w:val="001C22A6"/>
    <w:rsid w:val="001C2595"/>
    <w:rsid w:val="001C2874"/>
    <w:rsid w:val="001C29BF"/>
    <w:rsid w:val="001C2BFD"/>
    <w:rsid w:val="001C2C99"/>
    <w:rsid w:val="001C3E6D"/>
    <w:rsid w:val="001C44B0"/>
    <w:rsid w:val="001C4ECA"/>
    <w:rsid w:val="001C4F8C"/>
    <w:rsid w:val="001C5F53"/>
    <w:rsid w:val="001C63F3"/>
    <w:rsid w:val="001C6762"/>
    <w:rsid w:val="001C67B4"/>
    <w:rsid w:val="001C6843"/>
    <w:rsid w:val="001C6872"/>
    <w:rsid w:val="001C7033"/>
    <w:rsid w:val="001C7208"/>
    <w:rsid w:val="001C7978"/>
    <w:rsid w:val="001C7EEB"/>
    <w:rsid w:val="001D07CE"/>
    <w:rsid w:val="001D0FE6"/>
    <w:rsid w:val="001D15DE"/>
    <w:rsid w:val="001D19F2"/>
    <w:rsid w:val="001D288B"/>
    <w:rsid w:val="001D3D38"/>
    <w:rsid w:val="001D4112"/>
    <w:rsid w:val="001D4753"/>
    <w:rsid w:val="001D6821"/>
    <w:rsid w:val="001D6CC0"/>
    <w:rsid w:val="001D7532"/>
    <w:rsid w:val="001D7C26"/>
    <w:rsid w:val="001D7EE6"/>
    <w:rsid w:val="001D7F03"/>
    <w:rsid w:val="001E01B7"/>
    <w:rsid w:val="001E1177"/>
    <w:rsid w:val="001E16E8"/>
    <w:rsid w:val="001E1A27"/>
    <w:rsid w:val="001E1C16"/>
    <w:rsid w:val="001E1EE4"/>
    <w:rsid w:val="001E25B1"/>
    <w:rsid w:val="001E34AE"/>
    <w:rsid w:val="001E37DC"/>
    <w:rsid w:val="001E3920"/>
    <w:rsid w:val="001E4710"/>
    <w:rsid w:val="001E4F35"/>
    <w:rsid w:val="001E569A"/>
    <w:rsid w:val="001E586A"/>
    <w:rsid w:val="001E60D1"/>
    <w:rsid w:val="001E65DC"/>
    <w:rsid w:val="001E662A"/>
    <w:rsid w:val="001E6D60"/>
    <w:rsid w:val="001E6D78"/>
    <w:rsid w:val="001E741D"/>
    <w:rsid w:val="001F0C22"/>
    <w:rsid w:val="001F0EAB"/>
    <w:rsid w:val="001F1979"/>
    <w:rsid w:val="001F1C2B"/>
    <w:rsid w:val="001F1F48"/>
    <w:rsid w:val="001F30DE"/>
    <w:rsid w:val="001F31D2"/>
    <w:rsid w:val="001F420D"/>
    <w:rsid w:val="001F45CE"/>
    <w:rsid w:val="001F4705"/>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4DE"/>
    <w:rsid w:val="00206574"/>
    <w:rsid w:val="0020661B"/>
    <w:rsid w:val="00207485"/>
    <w:rsid w:val="00207676"/>
    <w:rsid w:val="00207965"/>
    <w:rsid w:val="00207A05"/>
    <w:rsid w:val="00210173"/>
    <w:rsid w:val="0021039D"/>
    <w:rsid w:val="002107AA"/>
    <w:rsid w:val="00212249"/>
    <w:rsid w:val="0021240C"/>
    <w:rsid w:val="002127F3"/>
    <w:rsid w:val="00212802"/>
    <w:rsid w:val="00212B89"/>
    <w:rsid w:val="0021303F"/>
    <w:rsid w:val="002133F5"/>
    <w:rsid w:val="00213C2D"/>
    <w:rsid w:val="00214422"/>
    <w:rsid w:val="00214A68"/>
    <w:rsid w:val="00214AAF"/>
    <w:rsid w:val="00215103"/>
    <w:rsid w:val="002169E4"/>
    <w:rsid w:val="00216CF1"/>
    <w:rsid w:val="00216E8D"/>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D9"/>
    <w:rsid w:val="00224DF9"/>
    <w:rsid w:val="00225909"/>
    <w:rsid w:val="002261AC"/>
    <w:rsid w:val="002265E6"/>
    <w:rsid w:val="002266A8"/>
    <w:rsid w:val="00226948"/>
    <w:rsid w:val="0022760C"/>
    <w:rsid w:val="00227896"/>
    <w:rsid w:val="00227BB8"/>
    <w:rsid w:val="002302C2"/>
    <w:rsid w:val="002306D3"/>
    <w:rsid w:val="00230772"/>
    <w:rsid w:val="00230BC4"/>
    <w:rsid w:val="00231318"/>
    <w:rsid w:val="00231E70"/>
    <w:rsid w:val="00232629"/>
    <w:rsid w:val="002327D6"/>
    <w:rsid w:val="00232B07"/>
    <w:rsid w:val="00233080"/>
    <w:rsid w:val="00234422"/>
    <w:rsid w:val="00234753"/>
    <w:rsid w:val="00234D91"/>
    <w:rsid w:val="002356F8"/>
    <w:rsid w:val="00235711"/>
    <w:rsid w:val="00236D7D"/>
    <w:rsid w:val="00237052"/>
    <w:rsid w:val="002371C0"/>
    <w:rsid w:val="0023735F"/>
    <w:rsid w:val="00237E22"/>
    <w:rsid w:val="002402F5"/>
    <w:rsid w:val="00240AA8"/>
    <w:rsid w:val="00240C75"/>
    <w:rsid w:val="00241833"/>
    <w:rsid w:val="00241DDD"/>
    <w:rsid w:val="00241FE3"/>
    <w:rsid w:val="00242A49"/>
    <w:rsid w:val="00242F2E"/>
    <w:rsid w:val="00242FA7"/>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AE9"/>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112"/>
    <w:rsid w:val="00263125"/>
    <w:rsid w:val="002638DA"/>
    <w:rsid w:val="00263AE0"/>
    <w:rsid w:val="002640B5"/>
    <w:rsid w:val="00265E95"/>
    <w:rsid w:val="00266184"/>
    <w:rsid w:val="002667EC"/>
    <w:rsid w:val="0026723C"/>
    <w:rsid w:val="002714A0"/>
    <w:rsid w:val="00271768"/>
    <w:rsid w:val="0027196B"/>
    <w:rsid w:val="002719CC"/>
    <w:rsid w:val="00271CBC"/>
    <w:rsid w:val="00272014"/>
    <w:rsid w:val="0027207F"/>
    <w:rsid w:val="00272726"/>
    <w:rsid w:val="002729B9"/>
    <w:rsid w:val="0027365B"/>
    <w:rsid w:val="00273FE7"/>
    <w:rsid w:val="00274483"/>
    <w:rsid w:val="00274B90"/>
    <w:rsid w:val="00275A35"/>
    <w:rsid w:val="002763E6"/>
    <w:rsid w:val="00276804"/>
    <w:rsid w:val="00276A19"/>
    <w:rsid w:val="00276FD9"/>
    <w:rsid w:val="00277ED4"/>
    <w:rsid w:val="00277FD5"/>
    <w:rsid w:val="0028029B"/>
    <w:rsid w:val="002807D8"/>
    <w:rsid w:val="00280CFB"/>
    <w:rsid w:val="002814AC"/>
    <w:rsid w:val="00282174"/>
    <w:rsid w:val="00282244"/>
    <w:rsid w:val="0028239D"/>
    <w:rsid w:val="00282510"/>
    <w:rsid w:val="00282806"/>
    <w:rsid w:val="00282F8B"/>
    <w:rsid w:val="002853C6"/>
    <w:rsid w:val="00285441"/>
    <w:rsid w:val="00285BC4"/>
    <w:rsid w:val="002861E3"/>
    <w:rsid w:val="0028643C"/>
    <w:rsid w:val="00286C95"/>
    <w:rsid w:val="002876D6"/>
    <w:rsid w:val="00287881"/>
    <w:rsid w:val="00287BDF"/>
    <w:rsid w:val="00290530"/>
    <w:rsid w:val="00290EAF"/>
    <w:rsid w:val="0029150A"/>
    <w:rsid w:val="00291ACC"/>
    <w:rsid w:val="00292819"/>
    <w:rsid w:val="002929A4"/>
    <w:rsid w:val="00292EFE"/>
    <w:rsid w:val="00293301"/>
    <w:rsid w:val="00293F90"/>
    <w:rsid w:val="00295BC0"/>
    <w:rsid w:val="00296719"/>
    <w:rsid w:val="0029693C"/>
    <w:rsid w:val="002A0546"/>
    <w:rsid w:val="002A0D7A"/>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5A9"/>
    <w:rsid w:val="002A5C4D"/>
    <w:rsid w:val="002A6245"/>
    <w:rsid w:val="002A6503"/>
    <w:rsid w:val="002A677C"/>
    <w:rsid w:val="002A74B3"/>
    <w:rsid w:val="002A78A3"/>
    <w:rsid w:val="002A7B38"/>
    <w:rsid w:val="002B0ADA"/>
    <w:rsid w:val="002B26FD"/>
    <w:rsid w:val="002B300E"/>
    <w:rsid w:val="002B3411"/>
    <w:rsid w:val="002B368B"/>
    <w:rsid w:val="002B3969"/>
    <w:rsid w:val="002B3CDB"/>
    <w:rsid w:val="002B3FEC"/>
    <w:rsid w:val="002B464C"/>
    <w:rsid w:val="002B4C81"/>
    <w:rsid w:val="002B4E60"/>
    <w:rsid w:val="002B4E9A"/>
    <w:rsid w:val="002B5314"/>
    <w:rsid w:val="002B58A7"/>
    <w:rsid w:val="002B5953"/>
    <w:rsid w:val="002B61AA"/>
    <w:rsid w:val="002B62D5"/>
    <w:rsid w:val="002B685A"/>
    <w:rsid w:val="002B6A3A"/>
    <w:rsid w:val="002B6E22"/>
    <w:rsid w:val="002B7574"/>
    <w:rsid w:val="002B7D9F"/>
    <w:rsid w:val="002B7E04"/>
    <w:rsid w:val="002B7FBF"/>
    <w:rsid w:val="002C0624"/>
    <w:rsid w:val="002C0A58"/>
    <w:rsid w:val="002C1047"/>
    <w:rsid w:val="002C1074"/>
    <w:rsid w:val="002C1739"/>
    <w:rsid w:val="002C2453"/>
    <w:rsid w:val="002C25DA"/>
    <w:rsid w:val="002C2782"/>
    <w:rsid w:val="002C3C4C"/>
    <w:rsid w:val="002C3E77"/>
    <w:rsid w:val="002C40B0"/>
    <w:rsid w:val="002C50A9"/>
    <w:rsid w:val="002C5477"/>
    <w:rsid w:val="002C5B74"/>
    <w:rsid w:val="002C5BF7"/>
    <w:rsid w:val="002C6332"/>
    <w:rsid w:val="002C652D"/>
    <w:rsid w:val="002C77CA"/>
    <w:rsid w:val="002C7952"/>
    <w:rsid w:val="002C7CD5"/>
    <w:rsid w:val="002D093B"/>
    <w:rsid w:val="002D096C"/>
    <w:rsid w:val="002D14B6"/>
    <w:rsid w:val="002D1EA9"/>
    <w:rsid w:val="002D295A"/>
    <w:rsid w:val="002D2B10"/>
    <w:rsid w:val="002D367C"/>
    <w:rsid w:val="002D36B1"/>
    <w:rsid w:val="002D38FD"/>
    <w:rsid w:val="002D3988"/>
    <w:rsid w:val="002D3BF9"/>
    <w:rsid w:val="002D412F"/>
    <w:rsid w:val="002D51AC"/>
    <w:rsid w:val="002D6B15"/>
    <w:rsid w:val="002D6ECA"/>
    <w:rsid w:val="002D76BF"/>
    <w:rsid w:val="002D7797"/>
    <w:rsid w:val="002D7865"/>
    <w:rsid w:val="002E08F2"/>
    <w:rsid w:val="002E096A"/>
    <w:rsid w:val="002E0988"/>
    <w:rsid w:val="002E1A3A"/>
    <w:rsid w:val="002E1C35"/>
    <w:rsid w:val="002E2B9C"/>
    <w:rsid w:val="002E2C69"/>
    <w:rsid w:val="002E2D80"/>
    <w:rsid w:val="002E2F1B"/>
    <w:rsid w:val="002E3116"/>
    <w:rsid w:val="002E384D"/>
    <w:rsid w:val="002E39E6"/>
    <w:rsid w:val="002E3F70"/>
    <w:rsid w:val="002E440C"/>
    <w:rsid w:val="002E464C"/>
    <w:rsid w:val="002E4BF5"/>
    <w:rsid w:val="002E4DFD"/>
    <w:rsid w:val="002E5D3E"/>
    <w:rsid w:val="002E6C03"/>
    <w:rsid w:val="002E6EE7"/>
    <w:rsid w:val="002E7240"/>
    <w:rsid w:val="002E78DC"/>
    <w:rsid w:val="002E7B58"/>
    <w:rsid w:val="002F01F8"/>
    <w:rsid w:val="002F050F"/>
    <w:rsid w:val="002F0CA7"/>
    <w:rsid w:val="002F195D"/>
    <w:rsid w:val="002F1E14"/>
    <w:rsid w:val="002F2332"/>
    <w:rsid w:val="002F2615"/>
    <w:rsid w:val="002F3AAA"/>
    <w:rsid w:val="002F49E7"/>
    <w:rsid w:val="002F5308"/>
    <w:rsid w:val="002F668A"/>
    <w:rsid w:val="002F668E"/>
    <w:rsid w:val="002F69B1"/>
    <w:rsid w:val="002F6E8E"/>
    <w:rsid w:val="002F73B8"/>
    <w:rsid w:val="002F7439"/>
    <w:rsid w:val="002F78C5"/>
    <w:rsid w:val="002F7A38"/>
    <w:rsid w:val="003004B2"/>
    <w:rsid w:val="00300F1D"/>
    <w:rsid w:val="00301D57"/>
    <w:rsid w:val="00302A00"/>
    <w:rsid w:val="00302DFE"/>
    <w:rsid w:val="00302EC0"/>
    <w:rsid w:val="00304035"/>
    <w:rsid w:val="00305794"/>
    <w:rsid w:val="00305833"/>
    <w:rsid w:val="003058A0"/>
    <w:rsid w:val="00306171"/>
    <w:rsid w:val="003067D4"/>
    <w:rsid w:val="003071D6"/>
    <w:rsid w:val="0030748F"/>
    <w:rsid w:val="003076D4"/>
    <w:rsid w:val="00307A04"/>
    <w:rsid w:val="00307A98"/>
    <w:rsid w:val="00310036"/>
    <w:rsid w:val="00310775"/>
    <w:rsid w:val="003111B1"/>
    <w:rsid w:val="003114A4"/>
    <w:rsid w:val="0031279E"/>
    <w:rsid w:val="003128D9"/>
    <w:rsid w:val="003128DD"/>
    <w:rsid w:val="003129AE"/>
    <w:rsid w:val="00313CBC"/>
    <w:rsid w:val="003141FB"/>
    <w:rsid w:val="00314C03"/>
    <w:rsid w:val="0031531F"/>
    <w:rsid w:val="003156F0"/>
    <w:rsid w:val="003158F8"/>
    <w:rsid w:val="00315A88"/>
    <w:rsid w:val="00315E4A"/>
    <w:rsid w:val="003166FE"/>
    <w:rsid w:val="003173F5"/>
    <w:rsid w:val="00317A32"/>
    <w:rsid w:val="00317B56"/>
    <w:rsid w:val="00320DF9"/>
    <w:rsid w:val="00320FBF"/>
    <w:rsid w:val="00321A37"/>
    <w:rsid w:val="00321F26"/>
    <w:rsid w:val="0032208E"/>
    <w:rsid w:val="003222BE"/>
    <w:rsid w:val="00322C7C"/>
    <w:rsid w:val="00322C97"/>
    <w:rsid w:val="003233C2"/>
    <w:rsid w:val="00323D72"/>
    <w:rsid w:val="00325711"/>
    <w:rsid w:val="00326384"/>
    <w:rsid w:val="003266C2"/>
    <w:rsid w:val="00327BD4"/>
    <w:rsid w:val="0033222C"/>
    <w:rsid w:val="00332728"/>
    <w:rsid w:val="00332D38"/>
    <w:rsid w:val="0033381E"/>
    <w:rsid w:val="0033386C"/>
    <w:rsid w:val="0033410E"/>
    <w:rsid w:val="00334376"/>
    <w:rsid w:val="00334A6E"/>
    <w:rsid w:val="00334C6F"/>
    <w:rsid w:val="00334C96"/>
    <w:rsid w:val="003359D7"/>
    <w:rsid w:val="00335ABA"/>
    <w:rsid w:val="0033717B"/>
    <w:rsid w:val="00337C82"/>
    <w:rsid w:val="00337E9A"/>
    <w:rsid w:val="00341063"/>
    <w:rsid w:val="00343467"/>
    <w:rsid w:val="00343654"/>
    <w:rsid w:val="00343B37"/>
    <w:rsid w:val="00343DB4"/>
    <w:rsid w:val="00343FD4"/>
    <w:rsid w:val="00344014"/>
    <w:rsid w:val="0034418C"/>
    <w:rsid w:val="003445A3"/>
    <w:rsid w:val="00344BC1"/>
    <w:rsid w:val="003451E3"/>
    <w:rsid w:val="003452CE"/>
    <w:rsid w:val="003457EC"/>
    <w:rsid w:val="0034651B"/>
    <w:rsid w:val="00346FCA"/>
    <w:rsid w:val="00347184"/>
    <w:rsid w:val="003500F4"/>
    <w:rsid w:val="00350225"/>
    <w:rsid w:val="0035046D"/>
    <w:rsid w:val="003504F0"/>
    <w:rsid w:val="00351706"/>
    <w:rsid w:val="00351AF1"/>
    <w:rsid w:val="00352313"/>
    <w:rsid w:val="0035274A"/>
    <w:rsid w:val="00352BBD"/>
    <w:rsid w:val="00353CAE"/>
    <w:rsid w:val="0035426E"/>
    <w:rsid w:val="003543E9"/>
    <w:rsid w:val="00354ADC"/>
    <w:rsid w:val="00354C5E"/>
    <w:rsid w:val="0035677C"/>
    <w:rsid w:val="00357758"/>
    <w:rsid w:val="00357B0C"/>
    <w:rsid w:val="00357D80"/>
    <w:rsid w:val="00357F77"/>
    <w:rsid w:val="0036060D"/>
    <w:rsid w:val="003606AD"/>
    <w:rsid w:val="00360B4B"/>
    <w:rsid w:val="00360D9B"/>
    <w:rsid w:val="0036183C"/>
    <w:rsid w:val="003618D6"/>
    <w:rsid w:val="00361B37"/>
    <w:rsid w:val="00362634"/>
    <w:rsid w:val="00362DCF"/>
    <w:rsid w:val="0036310B"/>
    <w:rsid w:val="00364CF4"/>
    <w:rsid w:val="00364FEC"/>
    <w:rsid w:val="00365845"/>
    <w:rsid w:val="003660F8"/>
    <w:rsid w:val="00366F0C"/>
    <w:rsid w:val="00367BFD"/>
    <w:rsid w:val="00367FF0"/>
    <w:rsid w:val="003707B7"/>
    <w:rsid w:val="00370DA3"/>
    <w:rsid w:val="00371367"/>
    <w:rsid w:val="00371B82"/>
    <w:rsid w:val="00371C0A"/>
    <w:rsid w:val="0037221D"/>
    <w:rsid w:val="003731AD"/>
    <w:rsid w:val="00374062"/>
    <w:rsid w:val="00374995"/>
    <w:rsid w:val="00374C87"/>
    <w:rsid w:val="003756D5"/>
    <w:rsid w:val="003759A5"/>
    <w:rsid w:val="00375B17"/>
    <w:rsid w:val="00375C77"/>
    <w:rsid w:val="003778F4"/>
    <w:rsid w:val="00380262"/>
    <w:rsid w:val="003807E5"/>
    <w:rsid w:val="003810F8"/>
    <w:rsid w:val="00381107"/>
    <w:rsid w:val="003812C6"/>
    <w:rsid w:val="003826B0"/>
    <w:rsid w:val="00383060"/>
    <w:rsid w:val="00384045"/>
    <w:rsid w:val="00384B47"/>
    <w:rsid w:val="00385080"/>
    <w:rsid w:val="003850D6"/>
    <w:rsid w:val="0038587A"/>
    <w:rsid w:val="00385D20"/>
    <w:rsid w:val="00385D47"/>
    <w:rsid w:val="00386BA6"/>
    <w:rsid w:val="003870BC"/>
    <w:rsid w:val="00387114"/>
    <w:rsid w:val="00387258"/>
    <w:rsid w:val="003901E9"/>
    <w:rsid w:val="003905B8"/>
    <w:rsid w:val="00391368"/>
    <w:rsid w:val="003913EF"/>
    <w:rsid w:val="00391CED"/>
    <w:rsid w:val="00392122"/>
    <w:rsid w:val="00392242"/>
    <w:rsid w:val="00392909"/>
    <w:rsid w:val="00392DDC"/>
    <w:rsid w:val="00393A6C"/>
    <w:rsid w:val="00393AA5"/>
    <w:rsid w:val="00394226"/>
    <w:rsid w:val="00394230"/>
    <w:rsid w:val="00394815"/>
    <w:rsid w:val="003955A2"/>
    <w:rsid w:val="003964B2"/>
    <w:rsid w:val="003967CC"/>
    <w:rsid w:val="003973A8"/>
    <w:rsid w:val="00397E17"/>
    <w:rsid w:val="00397FB4"/>
    <w:rsid w:val="003A025B"/>
    <w:rsid w:val="003A0621"/>
    <w:rsid w:val="003A0EAF"/>
    <w:rsid w:val="003A1FBA"/>
    <w:rsid w:val="003A2541"/>
    <w:rsid w:val="003A4214"/>
    <w:rsid w:val="003A492B"/>
    <w:rsid w:val="003A499F"/>
    <w:rsid w:val="003A5F58"/>
    <w:rsid w:val="003A612A"/>
    <w:rsid w:val="003A65B8"/>
    <w:rsid w:val="003A6A51"/>
    <w:rsid w:val="003A6AFE"/>
    <w:rsid w:val="003A71D5"/>
    <w:rsid w:val="003A736D"/>
    <w:rsid w:val="003A79E2"/>
    <w:rsid w:val="003A79F6"/>
    <w:rsid w:val="003B05C4"/>
    <w:rsid w:val="003B1288"/>
    <w:rsid w:val="003B2ACC"/>
    <w:rsid w:val="003B2E15"/>
    <w:rsid w:val="003B2F4C"/>
    <w:rsid w:val="003B312A"/>
    <w:rsid w:val="003B41B9"/>
    <w:rsid w:val="003B45A1"/>
    <w:rsid w:val="003B5142"/>
    <w:rsid w:val="003B5358"/>
    <w:rsid w:val="003B55D2"/>
    <w:rsid w:val="003B58E3"/>
    <w:rsid w:val="003B5F31"/>
    <w:rsid w:val="003B6ABA"/>
    <w:rsid w:val="003B6CE0"/>
    <w:rsid w:val="003B7581"/>
    <w:rsid w:val="003B77AC"/>
    <w:rsid w:val="003B78AD"/>
    <w:rsid w:val="003C06BA"/>
    <w:rsid w:val="003C0AE0"/>
    <w:rsid w:val="003C2A05"/>
    <w:rsid w:val="003C310F"/>
    <w:rsid w:val="003C4664"/>
    <w:rsid w:val="003C474B"/>
    <w:rsid w:val="003C553C"/>
    <w:rsid w:val="003C554B"/>
    <w:rsid w:val="003C65F8"/>
    <w:rsid w:val="003C6612"/>
    <w:rsid w:val="003C7046"/>
    <w:rsid w:val="003C7490"/>
    <w:rsid w:val="003C75C6"/>
    <w:rsid w:val="003C7B62"/>
    <w:rsid w:val="003D0A6A"/>
    <w:rsid w:val="003D0CD7"/>
    <w:rsid w:val="003D0F6E"/>
    <w:rsid w:val="003D117E"/>
    <w:rsid w:val="003D141B"/>
    <w:rsid w:val="003D1C3A"/>
    <w:rsid w:val="003D232A"/>
    <w:rsid w:val="003D2E4F"/>
    <w:rsid w:val="003D318C"/>
    <w:rsid w:val="003D32E7"/>
    <w:rsid w:val="003D37C2"/>
    <w:rsid w:val="003D37E8"/>
    <w:rsid w:val="003D4999"/>
    <w:rsid w:val="003D73D9"/>
    <w:rsid w:val="003D75E2"/>
    <w:rsid w:val="003E07EA"/>
    <w:rsid w:val="003E0D3F"/>
    <w:rsid w:val="003E103C"/>
    <w:rsid w:val="003E1121"/>
    <w:rsid w:val="003E14A6"/>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51D"/>
    <w:rsid w:val="003E524D"/>
    <w:rsid w:val="003E5A22"/>
    <w:rsid w:val="003E60B3"/>
    <w:rsid w:val="003E7063"/>
    <w:rsid w:val="003E753D"/>
    <w:rsid w:val="003F0A4E"/>
    <w:rsid w:val="003F0EEB"/>
    <w:rsid w:val="003F1CE8"/>
    <w:rsid w:val="003F1F5B"/>
    <w:rsid w:val="003F2349"/>
    <w:rsid w:val="003F4540"/>
    <w:rsid w:val="003F4EA7"/>
    <w:rsid w:val="003F5E40"/>
    <w:rsid w:val="003F61E2"/>
    <w:rsid w:val="003F7214"/>
    <w:rsid w:val="003F7413"/>
    <w:rsid w:val="003F79A6"/>
    <w:rsid w:val="0040013B"/>
    <w:rsid w:val="00400D8D"/>
    <w:rsid w:val="00401110"/>
    <w:rsid w:val="00401564"/>
    <w:rsid w:val="00401D09"/>
    <w:rsid w:val="0040298D"/>
    <w:rsid w:val="0040358D"/>
    <w:rsid w:val="004038DC"/>
    <w:rsid w:val="00404CCA"/>
    <w:rsid w:val="00405694"/>
    <w:rsid w:val="00406CDC"/>
    <w:rsid w:val="004072A6"/>
    <w:rsid w:val="00410B43"/>
    <w:rsid w:val="00411052"/>
    <w:rsid w:val="00411216"/>
    <w:rsid w:val="004114C6"/>
    <w:rsid w:val="004119DF"/>
    <w:rsid w:val="00411A92"/>
    <w:rsid w:val="00411FF7"/>
    <w:rsid w:val="00412A5C"/>
    <w:rsid w:val="00413282"/>
    <w:rsid w:val="00413B86"/>
    <w:rsid w:val="00414CEE"/>
    <w:rsid w:val="00414DA4"/>
    <w:rsid w:val="004150D0"/>
    <w:rsid w:val="0041518A"/>
    <w:rsid w:val="004166CB"/>
    <w:rsid w:val="0041696D"/>
    <w:rsid w:val="00416A13"/>
    <w:rsid w:val="004176CB"/>
    <w:rsid w:val="00420020"/>
    <w:rsid w:val="0042036D"/>
    <w:rsid w:val="0042084A"/>
    <w:rsid w:val="004208E5"/>
    <w:rsid w:val="00421361"/>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1B81"/>
    <w:rsid w:val="00432146"/>
    <w:rsid w:val="004323C3"/>
    <w:rsid w:val="00433976"/>
    <w:rsid w:val="00433C7C"/>
    <w:rsid w:val="004341A8"/>
    <w:rsid w:val="00434609"/>
    <w:rsid w:val="0043558E"/>
    <w:rsid w:val="004359C7"/>
    <w:rsid w:val="004362EC"/>
    <w:rsid w:val="00436887"/>
    <w:rsid w:val="004371E9"/>
    <w:rsid w:val="004376F6"/>
    <w:rsid w:val="00440287"/>
    <w:rsid w:val="00440823"/>
    <w:rsid w:val="00440C6E"/>
    <w:rsid w:val="00441054"/>
    <w:rsid w:val="004411F4"/>
    <w:rsid w:val="00443607"/>
    <w:rsid w:val="00444B58"/>
    <w:rsid w:val="00444EA3"/>
    <w:rsid w:val="0044521A"/>
    <w:rsid w:val="00445329"/>
    <w:rsid w:val="004458C1"/>
    <w:rsid w:val="00445FDB"/>
    <w:rsid w:val="0044698D"/>
    <w:rsid w:val="0044761F"/>
    <w:rsid w:val="00447EF6"/>
    <w:rsid w:val="00451CF5"/>
    <w:rsid w:val="004536B2"/>
    <w:rsid w:val="0045407C"/>
    <w:rsid w:val="004541C6"/>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14A8"/>
    <w:rsid w:val="00471710"/>
    <w:rsid w:val="0047354E"/>
    <w:rsid w:val="0047369B"/>
    <w:rsid w:val="00474018"/>
    <w:rsid w:val="004740EC"/>
    <w:rsid w:val="00474111"/>
    <w:rsid w:val="0047428A"/>
    <w:rsid w:val="00476918"/>
    <w:rsid w:val="00477463"/>
    <w:rsid w:val="004803D8"/>
    <w:rsid w:val="00480BA4"/>
    <w:rsid w:val="00480D66"/>
    <w:rsid w:val="0048141F"/>
    <w:rsid w:val="00481531"/>
    <w:rsid w:val="0048227A"/>
    <w:rsid w:val="0048280A"/>
    <w:rsid w:val="00482DF7"/>
    <w:rsid w:val="00482F0E"/>
    <w:rsid w:val="0048380C"/>
    <w:rsid w:val="00483889"/>
    <w:rsid w:val="00484585"/>
    <w:rsid w:val="004848A8"/>
    <w:rsid w:val="00484B55"/>
    <w:rsid w:val="00485453"/>
    <w:rsid w:val="004854F2"/>
    <w:rsid w:val="00486A97"/>
    <w:rsid w:val="00486D55"/>
    <w:rsid w:val="0048793C"/>
    <w:rsid w:val="00490D89"/>
    <w:rsid w:val="0049192E"/>
    <w:rsid w:val="00491F97"/>
    <w:rsid w:val="00492A65"/>
    <w:rsid w:val="00492F1D"/>
    <w:rsid w:val="004937BC"/>
    <w:rsid w:val="00494080"/>
    <w:rsid w:val="00494B36"/>
    <w:rsid w:val="00494F03"/>
    <w:rsid w:val="00495027"/>
    <w:rsid w:val="00496310"/>
    <w:rsid w:val="00496FF3"/>
    <w:rsid w:val="00497229"/>
    <w:rsid w:val="00497306"/>
    <w:rsid w:val="004975E9"/>
    <w:rsid w:val="004A0469"/>
    <w:rsid w:val="004A0D39"/>
    <w:rsid w:val="004A11CD"/>
    <w:rsid w:val="004A15EF"/>
    <w:rsid w:val="004A1760"/>
    <w:rsid w:val="004A1B6E"/>
    <w:rsid w:val="004A215D"/>
    <w:rsid w:val="004A3992"/>
    <w:rsid w:val="004A470A"/>
    <w:rsid w:val="004A4A1A"/>
    <w:rsid w:val="004A4B16"/>
    <w:rsid w:val="004A500A"/>
    <w:rsid w:val="004A52F7"/>
    <w:rsid w:val="004A5478"/>
    <w:rsid w:val="004A5FD2"/>
    <w:rsid w:val="004A6061"/>
    <w:rsid w:val="004A796C"/>
    <w:rsid w:val="004B0F53"/>
    <w:rsid w:val="004B240E"/>
    <w:rsid w:val="004B325C"/>
    <w:rsid w:val="004B3629"/>
    <w:rsid w:val="004B398E"/>
    <w:rsid w:val="004B5B03"/>
    <w:rsid w:val="004B618A"/>
    <w:rsid w:val="004B61A8"/>
    <w:rsid w:val="004B63DC"/>
    <w:rsid w:val="004B748F"/>
    <w:rsid w:val="004C03CD"/>
    <w:rsid w:val="004C0B9A"/>
    <w:rsid w:val="004C0C16"/>
    <w:rsid w:val="004C108C"/>
    <w:rsid w:val="004C3BBC"/>
    <w:rsid w:val="004C4627"/>
    <w:rsid w:val="004C494A"/>
    <w:rsid w:val="004C571C"/>
    <w:rsid w:val="004C57C8"/>
    <w:rsid w:val="004C5E8D"/>
    <w:rsid w:val="004C63F5"/>
    <w:rsid w:val="004C778D"/>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1EC"/>
    <w:rsid w:val="004E2FBB"/>
    <w:rsid w:val="004E321F"/>
    <w:rsid w:val="004E32D8"/>
    <w:rsid w:val="004E33D4"/>
    <w:rsid w:val="004E3741"/>
    <w:rsid w:val="004E4023"/>
    <w:rsid w:val="004E49BD"/>
    <w:rsid w:val="004E57BC"/>
    <w:rsid w:val="004E5E24"/>
    <w:rsid w:val="004E658C"/>
    <w:rsid w:val="004E66A4"/>
    <w:rsid w:val="004E6D30"/>
    <w:rsid w:val="004E783F"/>
    <w:rsid w:val="004F1A0C"/>
    <w:rsid w:val="004F1EA7"/>
    <w:rsid w:val="004F211E"/>
    <w:rsid w:val="004F27D3"/>
    <w:rsid w:val="004F301A"/>
    <w:rsid w:val="004F3364"/>
    <w:rsid w:val="004F33E3"/>
    <w:rsid w:val="004F3469"/>
    <w:rsid w:val="004F3FA6"/>
    <w:rsid w:val="004F4159"/>
    <w:rsid w:val="004F4DED"/>
    <w:rsid w:val="004F528B"/>
    <w:rsid w:val="004F5FBB"/>
    <w:rsid w:val="004F65F0"/>
    <w:rsid w:val="004F6BE1"/>
    <w:rsid w:val="004F6FBB"/>
    <w:rsid w:val="0050021A"/>
    <w:rsid w:val="00500634"/>
    <w:rsid w:val="00500764"/>
    <w:rsid w:val="005009BD"/>
    <w:rsid w:val="00501DFF"/>
    <w:rsid w:val="00501E4D"/>
    <w:rsid w:val="00501EDF"/>
    <w:rsid w:val="00501F68"/>
    <w:rsid w:val="00502725"/>
    <w:rsid w:val="00502F1E"/>
    <w:rsid w:val="00503977"/>
    <w:rsid w:val="00503C16"/>
    <w:rsid w:val="00503EB7"/>
    <w:rsid w:val="005043B7"/>
    <w:rsid w:val="0050445E"/>
    <w:rsid w:val="00505442"/>
    <w:rsid w:val="005061EE"/>
    <w:rsid w:val="005067CA"/>
    <w:rsid w:val="00507878"/>
    <w:rsid w:val="00510314"/>
    <w:rsid w:val="005105C2"/>
    <w:rsid w:val="00511462"/>
    <w:rsid w:val="005123E6"/>
    <w:rsid w:val="00513366"/>
    <w:rsid w:val="00513506"/>
    <w:rsid w:val="005138A4"/>
    <w:rsid w:val="00513D2C"/>
    <w:rsid w:val="005140A8"/>
    <w:rsid w:val="00514A1A"/>
    <w:rsid w:val="00514D6E"/>
    <w:rsid w:val="005153C1"/>
    <w:rsid w:val="00515673"/>
    <w:rsid w:val="0051673B"/>
    <w:rsid w:val="005178D1"/>
    <w:rsid w:val="005179CC"/>
    <w:rsid w:val="00520689"/>
    <w:rsid w:val="00521945"/>
    <w:rsid w:val="00522246"/>
    <w:rsid w:val="005225F4"/>
    <w:rsid w:val="00523E85"/>
    <w:rsid w:val="0052410E"/>
    <w:rsid w:val="0052488B"/>
    <w:rsid w:val="00524DBF"/>
    <w:rsid w:val="00525508"/>
    <w:rsid w:val="00525592"/>
    <w:rsid w:val="00525AB3"/>
    <w:rsid w:val="00526530"/>
    <w:rsid w:val="005265CD"/>
    <w:rsid w:val="00526D79"/>
    <w:rsid w:val="00527D40"/>
    <w:rsid w:val="00527EAE"/>
    <w:rsid w:val="00530340"/>
    <w:rsid w:val="0053044C"/>
    <w:rsid w:val="00531038"/>
    <w:rsid w:val="0053150B"/>
    <w:rsid w:val="0053208C"/>
    <w:rsid w:val="005328A8"/>
    <w:rsid w:val="00532A2A"/>
    <w:rsid w:val="00532D62"/>
    <w:rsid w:val="00533396"/>
    <w:rsid w:val="00533767"/>
    <w:rsid w:val="00533961"/>
    <w:rsid w:val="00533D6D"/>
    <w:rsid w:val="005348A2"/>
    <w:rsid w:val="00534ED2"/>
    <w:rsid w:val="005353D6"/>
    <w:rsid w:val="005363BA"/>
    <w:rsid w:val="00536A67"/>
    <w:rsid w:val="00536ACA"/>
    <w:rsid w:val="0053708B"/>
    <w:rsid w:val="00537C48"/>
    <w:rsid w:val="0054017D"/>
    <w:rsid w:val="005401F3"/>
    <w:rsid w:val="00540275"/>
    <w:rsid w:val="0054078A"/>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7263"/>
    <w:rsid w:val="00547699"/>
    <w:rsid w:val="00550B8C"/>
    <w:rsid w:val="00550E45"/>
    <w:rsid w:val="00550EDD"/>
    <w:rsid w:val="005513D2"/>
    <w:rsid w:val="00551736"/>
    <w:rsid w:val="00551D99"/>
    <w:rsid w:val="00552553"/>
    <w:rsid w:val="00552957"/>
    <w:rsid w:val="005529EE"/>
    <w:rsid w:val="00553159"/>
    <w:rsid w:val="00553EB8"/>
    <w:rsid w:val="00554261"/>
    <w:rsid w:val="005543A8"/>
    <w:rsid w:val="005544A8"/>
    <w:rsid w:val="005547E3"/>
    <w:rsid w:val="00555049"/>
    <w:rsid w:val="005550ED"/>
    <w:rsid w:val="00555E62"/>
    <w:rsid w:val="005561F8"/>
    <w:rsid w:val="00556B00"/>
    <w:rsid w:val="00556D99"/>
    <w:rsid w:val="00557089"/>
    <w:rsid w:val="005570A6"/>
    <w:rsid w:val="00557DE0"/>
    <w:rsid w:val="0056015B"/>
    <w:rsid w:val="005605CB"/>
    <w:rsid w:val="00560A1B"/>
    <w:rsid w:val="00560EE9"/>
    <w:rsid w:val="005619DF"/>
    <w:rsid w:val="00561BEB"/>
    <w:rsid w:val="005623F6"/>
    <w:rsid w:val="0056260F"/>
    <w:rsid w:val="00562690"/>
    <w:rsid w:val="00563C98"/>
    <w:rsid w:val="00563E7B"/>
    <w:rsid w:val="0056413A"/>
    <w:rsid w:val="005646DD"/>
    <w:rsid w:val="0056595E"/>
    <w:rsid w:val="00565A1F"/>
    <w:rsid w:val="005665AC"/>
    <w:rsid w:val="00567089"/>
    <w:rsid w:val="0056715D"/>
    <w:rsid w:val="005671DE"/>
    <w:rsid w:val="00567D23"/>
    <w:rsid w:val="00567FD4"/>
    <w:rsid w:val="005701C9"/>
    <w:rsid w:val="00570C38"/>
    <w:rsid w:val="00571A99"/>
    <w:rsid w:val="00572F70"/>
    <w:rsid w:val="005730B6"/>
    <w:rsid w:val="005731B6"/>
    <w:rsid w:val="00573307"/>
    <w:rsid w:val="00573369"/>
    <w:rsid w:val="00573443"/>
    <w:rsid w:val="00573D6A"/>
    <w:rsid w:val="005741C8"/>
    <w:rsid w:val="00574227"/>
    <w:rsid w:val="0057433D"/>
    <w:rsid w:val="00575A77"/>
    <w:rsid w:val="00576155"/>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5265"/>
    <w:rsid w:val="00585E8C"/>
    <w:rsid w:val="005861C2"/>
    <w:rsid w:val="00586D63"/>
    <w:rsid w:val="00587EAB"/>
    <w:rsid w:val="00590EB4"/>
    <w:rsid w:val="00590F8A"/>
    <w:rsid w:val="00591146"/>
    <w:rsid w:val="00591B63"/>
    <w:rsid w:val="00592B9F"/>
    <w:rsid w:val="00593CE3"/>
    <w:rsid w:val="00593F52"/>
    <w:rsid w:val="00594255"/>
    <w:rsid w:val="00594581"/>
    <w:rsid w:val="00594D40"/>
    <w:rsid w:val="00595982"/>
    <w:rsid w:val="00595C98"/>
    <w:rsid w:val="0059638C"/>
    <w:rsid w:val="00596C04"/>
    <w:rsid w:val="00596D6E"/>
    <w:rsid w:val="00597444"/>
    <w:rsid w:val="005A058E"/>
    <w:rsid w:val="005A1151"/>
    <w:rsid w:val="005A14A8"/>
    <w:rsid w:val="005A19E8"/>
    <w:rsid w:val="005A1EC3"/>
    <w:rsid w:val="005A210C"/>
    <w:rsid w:val="005A2410"/>
    <w:rsid w:val="005A2463"/>
    <w:rsid w:val="005A2A33"/>
    <w:rsid w:val="005A3B5E"/>
    <w:rsid w:val="005A3D74"/>
    <w:rsid w:val="005A3F1E"/>
    <w:rsid w:val="005A56F5"/>
    <w:rsid w:val="005A5B49"/>
    <w:rsid w:val="005A5EDB"/>
    <w:rsid w:val="005A67F2"/>
    <w:rsid w:val="005A6CE7"/>
    <w:rsid w:val="005A74E5"/>
    <w:rsid w:val="005A75B5"/>
    <w:rsid w:val="005A7994"/>
    <w:rsid w:val="005A7A28"/>
    <w:rsid w:val="005B02F3"/>
    <w:rsid w:val="005B0327"/>
    <w:rsid w:val="005B1278"/>
    <w:rsid w:val="005B1552"/>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11C"/>
    <w:rsid w:val="005C2319"/>
    <w:rsid w:val="005C29D2"/>
    <w:rsid w:val="005C318E"/>
    <w:rsid w:val="005C47E3"/>
    <w:rsid w:val="005C4879"/>
    <w:rsid w:val="005C4B6A"/>
    <w:rsid w:val="005C5842"/>
    <w:rsid w:val="005C58EB"/>
    <w:rsid w:val="005C5FE1"/>
    <w:rsid w:val="005C601B"/>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F99"/>
    <w:rsid w:val="005D60E1"/>
    <w:rsid w:val="005D639C"/>
    <w:rsid w:val="005D6674"/>
    <w:rsid w:val="005D6CEE"/>
    <w:rsid w:val="005D782E"/>
    <w:rsid w:val="005E06D8"/>
    <w:rsid w:val="005E0D4D"/>
    <w:rsid w:val="005E12EA"/>
    <w:rsid w:val="005E16BB"/>
    <w:rsid w:val="005E216F"/>
    <w:rsid w:val="005E2817"/>
    <w:rsid w:val="005E297E"/>
    <w:rsid w:val="005E2EEF"/>
    <w:rsid w:val="005E2FF0"/>
    <w:rsid w:val="005E3106"/>
    <w:rsid w:val="005E3A89"/>
    <w:rsid w:val="005E42F5"/>
    <w:rsid w:val="005E4E42"/>
    <w:rsid w:val="005E5607"/>
    <w:rsid w:val="005E5A34"/>
    <w:rsid w:val="005E616E"/>
    <w:rsid w:val="005E6245"/>
    <w:rsid w:val="005E67A3"/>
    <w:rsid w:val="005E6A0E"/>
    <w:rsid w:val="005E7B6A"/>
    <w:rsid w:val="005F0047"/>
    <w:rsid w:val="005F2740"/>
    <w:rsid w:val="005F3092"/>
    <w:rsid w:val="005F34A4"/>
    <w:rsid w:val="005F36B8"/>
    <w:rsid w:val="005F37C9"/>
    <w:rsid w:val="005F3A76"/>
    <w:rsid w:val="005F4B18"/>
    <w:rsid w:val="005F4D77"/>
    <w:rsid w:val="005F50A5"/>
    <w:rsid w:val="005F5585"/>
    <w:rsid w:val="005F5E4F"/>
    <w:rsid w:val="005F6294"/>
    <w:rsid w:val="005F79B1"/>
    <w:rsid w:val="005F7A9F"/>
    <w:rsid w:val="006002E9"/>
    <w:rsid w:val="00600C6D"/>
    <w:rsid w:val="00600E23"/>
    <w:rsid w:val="0060107D"/>
    <w:rsid w:val="00601BA5"/>
    <w:rsid w:val="00602624"/>
    <w:rsid w:val="00602718"/>
    <w:rsid w:val="00602737"/>
    <w:rsid w:val="00602F63"/>
    <w:rsid w:val="00603998"/>
    <w:rsid w:val="006039AA"/>
    <w:rsid w:val="00603C9B"/>
    <w:rsid w:val="0060464E"/>
    <w:rsid w:val="006051C5"/>
    <w:rsid w:val="006052D2"/>
    <w:rsid w:val="006055E7"/>
    <w:rsid w:val="0060578F"/>
    <w:rsid w:val="00605ED7"/>
    <w:rsid w:val="00606684"/>
    <w:rsid w:val="006074DF"/>
    <w:rsid w:val="00607A19"/>
    <w:rsid w:val="00607D3F"/>
    <w:rsid w:val="00607D51"/>
    <w:rsid w:val="006116FE"/>
    <w:rsid w:val="00611B5C"/>
    <w:rsid w:val="00611C3D"/>
    <w:rsid w:val="00611D3D"/>
    <w:rsid w:val="00612271"/>
    <w:rsid w:val="006124B0"/>
    <w:rsid w:val="00613835"/>
    <w:rsid w:val="006138B0"/>
    <w:rsid w:val="00613AE3"/>
    <w:rsid w:val="00613DC2"/>
    <w:rsid w:val="006144D0"/>
    <w:rsid w:val="00614E2C"/>
    <w:rsid w:val="00615440"/>
    <w:rsid w:val="00615804"/>
    <w:rsid w:val="00615FC9"/>
    <w:rsid w:val="0061641E"/>
    <w:rsid w:val="00616729"/>
    <w:rsid w:val="00616770"/>
    <w:rsid w:val="00616C75"/>
    <w:rsid w:val="006171A1"/>
    <w:rsid w:val="006175F0"/>
    <w:rsid w:val="00617B70"/>
    <w:rsid w:val="00620037"/>
    <w:rsid w:val="00620A01"/>
    <w:rsid w:val="00622163"/>
    <w:rsid w:val="00622408"/>
    <w:rsid w:val="00623271"/>
    <w:rsid w:val="006236CA"/>
    <w:rsid w:val="00623B66"/>
    <w:rsid w:val="00623ECB"/>
    <w:rsid w:val="00623EDD"/>
    <w:rsid w:val="00624AE9"/>
    <w:rsid w:val="00624F54"/>
    <w:rsid w:val="006250B7"/>
    <w:rsid w:val="006253C5"/>
    <w:rsid w:val="00625902"/>
    <w:rsid w:val="00625907"/>
    <w:rsid w:val="00625F7B"/>
    <w:rsid w:val="0062694E"/>
    <w:rsid w:val="00626BC2"/>
    <w:rsid w:val="0062769F"/>
    <w:rsid w:val="006300C6"/>
    <w:rsid w:val="006304E7"/>
    <w:rsid w:val="006325A6"/>
    <w:rsid w:val="00633269"/>
    <w:rsid w:val="006337BA"/>
    <w:rsid w:val="006344E8"/>
    <w:rsid w:val="00634541"/>
    <w:rsid w:val="00634E8A"/>
    <w:rsid w:val="006354F7"/>
    <w:rsid w:val="00635DEE"/>
    <w:rsid w:val="006403BF"/>
    <w:rsid w:val="006414B7"/>
    <w:rsid w:val="00641FDC"/>
    <w:rsid w:val="00642026"/>
    <w:rsid w:val="006428D6"/>
    <w:rsid w:val="00642D56"/>
    <w:rsid w:val="00643619"/>
    <w:rsid w:val="006437B8"/>
    <w:rsid w:val="00644441"/>
    <w:rsid w:val="00645620"/>
    <w:rsid w:val="00645832"/>
    <w:rsid w:val="00645EE6"/>
    <w:rsid w:val="00645F19"/>
    <w:rsid w:val="006465CC"/>
    <w:rsid w:val="00646D1F"/>
    <w:rsid w:val="006470C3"/>
    <w:rsid w:val="0064714E"/>
    <w:rsid w:val="0065077D"/>
    <w:rsid w:val="00651070"/>
    <w:rsid w:val="006519DF"/>
    <w:rsid w:val="00651A39"/>
    <w:rsid w:val="00651FF7"/>
    <w:rsid w:val="0065208D"/>
    <w:rsid w:val="006531DD"/>
    <w:rsid w:val="00654FB7"/>
    <w:rsid w:val="0065514A"/>
    <w:rsid w:val="006557B2"/>
    <w:rsid w:val="00655E01"/>
    <w:rsid w:val="0065645B"/>
    <w:rsid w:val="006568B3"/>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8B3"/>
    <w:rsid w:val="00664D1D"/>
    <w:rsid w:val="00665719"/>
    <w:rsid w:val="00665C66"/>
    <w:rsid w:val="00666940"/>
    <w:rsid w:val="00666CD5"/>
    <w:rsid w:val="00666D4F"/>
    <w:rsid w:val="006671F1"/>
    <w:rsid w:val="006715C5"/>
    <w:rsid w:val="0067189D"/>
    <w:rsid w:val="006719EC"/>
    <w:rsid w:val="006727D8"/>
    <w:rsid w:val="006727E9"/>
    <w:rsid w:val="006728DD"/>
    <w:rsid w:val="00672DBD"/>
    <w:rsid w:val="00672EAD"/>
    <w:rsid w:val="006737E0"/>
    <w:rsid w:val="00673B69"/>
    <w:rsid w:val="00674197"/>
    <w:rsid w:val="006742DB"/>
    <w:rsid w:val="00674D5A"/>
    <w:rsid w:val="00674FDC"/>
    <w:rsid w:val="006752D9"/>
    <w:rsid w:val="00675486"/>
    <w:rsid w:val="00675F4B"/>
    <w:rsid w:val="00675FEB"/>
    <w:rsid w:val="00677C97"/>
    <w:rsid w:val="00677D7A"/>
    <w:rsid w:val="006805A8"/>
    <w:rsid w:val="00680A14"/>
    <w:rsid w:val="00680E62"/>
    <w:rsid w:val="00680EF5"/>
    <w:rsid w:val="006814B8"/>
    <w:rsid w:val="00681A27"/>
    <w:rsid w:val="00682981"/>
    <w:rsid w:val="00682D40"/>
    <w:rsid w:val="006834CC"/>
    <w:rsid w:val="00683978"/>
    <w:rsid w:val="00683B67"/>
    <w:rsid w:val="00684F51"/>
    <w:rsid w:val="006851E4"/>
    <w:rsid w:val="00685380"/>
    <w:rsid w:val="00685A52"/>
    <w:rsid w:val="00686524"/>
    <w:rsid w:val="00686634"/>
    <w:rsid w:val="006876DD"/>
    <w:rsid w:val="00687C25"/>
    <w:rsid w:val="00690265"/>
    <w:rsid w:val="006907E4"/>
    <w:rsid w:val="0069094D"/>
    <w:rsid w:val="00690CA4"/>
    <w:rsid w:val="006910F9"/>
    <w:rsid w:val="0069164F"/>
    <w:rsid w:val="00691998"/>
    <w:rsid w:val="006920F3"/>
    <w:rsid w:val="00692276"/>
    <w:rsid w:val="006937C4"/>
    <w:rsid w:val="00693877"/>
    <w:rsid w:val="00693E38"/>
    <w:rsid w:val="0069478D"/>
    <w:rsid w:val="00694D98"/>
    <w:rsid w:val="00695BC1"/>
    <w:rsid w:val="00695D97"/>
    <w:rsid w:val="0069650A"/>
    <w:rsid w:val="00696542"/>
    <w:rsid w:val="006971F9"/>
    <w:rsid w:val="006979C8"/>
    <w:rsid w:val="006A01E8"/>
    <w:rsid w:val="006A15C6"/>
    <w:rsid w:val="006A27C1"/>
    <w:rsid w:val="006A2BAD"/>
    <w:rsid w:val="006A3FFA"/>
    <w:rsid w:val="006A418E"/>
    <w:rsid w:val="006A4378"/>
    <w:rsid w:val="006A534D"/>
    <w:rsid w:val="006A5B09"/>
    <w:rsid w:val="006A6318"/>
    <w:rsid w:val="006A67ED"/>
    <w:rsid w:val="006A6F4B"/>
    <w:rsid w:val="006A6F72"/>
    <w:rsid w:val="006A757C"/>
    <w:rsid w:val="006A775A"/>
    <w:rsid w:val="006A7A48"/>
    <w:rsid w:val="006A7C5A"/>
    <w:rsid w:val="006B03FB"/>
    <w:rsid w:val="006B057E"/>
    <w:rsid w:val="006B06F1"/>
    <w:rsid w:val="006B0802"/>
    <w:rsid w:val="006B179D"/>
    <w:rsid w:val="006B1AD3"/>
    <w:rsid w:val="006B1C10"/>
    <w:rsid w:val="006B2163"/>
    <w:rsid w:val="006B25F8"/>
    <w:rsid w:val="006B2DED"/>
    <w:rsid w:val="006B2E77"/>
    <w:rsid w:val="006B35B3"/>
    <w:rsid w:val="006B3711"/>
    <w:rsid w:val="006B4208"/>
    <w:rsid w:val="006B5394"/>
    <w:rsid w:val="006B55EE"/>
    <w:rsid w:val="006B598D"/>
    <w:rsid w:val="006B5A53"/>
    <w:rsid w:val="006B5B3C"/>
    <w:rsid w:val="006B5BC8"/>
    <w:rsid w:val="006B636F"/>
    <w:rsid w:val="006B6521"/>
    <w:rsid w:val="006B6E3C"/>
    <w:rsid w:val="006B6FBC"/>
    <w:rsid w:val="006B78CD"/>
    <w:rsid w:val="006B79F1"/>
    <w:rsid w:val="006B79F6"/>
    <w:rsid w:val="006B7C83"/>
    <w:rsid w:val="006B7E2B"/>
    <w:rsid w:val="006C0547"/>
    <w:rsid w:val="006C09E2"/>
    <w:rsid w:val="006C0CA8"/>
    <w:rsid w:val="006C112B"/>
    <w:rsid w:val="006C11F4"/>
    <w:rsid w:val="006C16EB"/>
    <w:rsid w:val="006C1FEB"/>
    <w:rsid w:val="006C223F"/>
    <w:rsid w:val="006C23CE"/>
    <w:rsid w:val="006C28D4"/>
    <w:rsid w:val="006C3560"/>
    <w:rsid w:val="006C3FE1"/>
    <w:rsid w:val="006C50DB"/>
    <w:rsid w:val="006C5226"/>
    <w:rsid w:val="006C5234"/>
    <w:rsid w:val="006C5315"/>
    <w:rsid w:val="006C5AA8"/>
    <w:rsid w:val="006C5B88"/>
    <w:rsid w:val="006C60F4"/>
    <w:rsid w:val="006C7BAE"/>
    <w:rsid w:val="006C7D69"/>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2B6"/>
    <w:rsid w:val="006D648D"/>
    <w:rsid w:val="006D64A8"/>
    <w:rsid w:val="006D69F6"/>
    <w:rsid w:val="006D6ADA"/>
    <w:rsid w:val="006D6B0C"/>
    <w:rsid w:val="006D6E0A"/>
    <w:rsid w:val="006D7DC9"/>
    <w:rsid w:val="006D7EA1"/>
    <w:rsid w:val="006E0A9A"/>
    <w:rsid w:val="006E0FAC"/>
    <w:rsid w:val="006E1809"/>
    <w:rsid w:val="006E1E27"/>
    <w:rsid w:val="006E2062"/>
    <w:rsid w:val="006E32CB"/>
    <w:rsid w:val="006E355A"/>
    <w:rsid w:val="006E39B6"/>
    <w:rsid w:val="006E3FC0"/>
    <w:rsid w:val="006E4538"/>
    <w:rsid w:val="006E528B"/>
    <w:rsid w:val="006E5635"/>
    <w:rsid w:val="006E57F3"/>
    <w:rsid w:val="006E5FC7"/>
    <w:rsid w:val="006E6557"/>
    <w:rsid w:val="006E6EDA"/>
    <w:rsid w:val="006E7AA7"/>
    <w:rsid w:val="006E7AE0"/>
    <w:rsid w:val="006E7D70"/>
    <w:rsid w:val="006F051D"/>
    <w:rsid w:val="006F1959"/>
    <w:rsid w:val="006F2DBD"/>
    <w:rsid w:val="006F3363"/>
    <w:rsid w:val="006F350B"/>
    <w:rsid w:val="006F356A"/>
    <w:rsid w:val="006F462C"/>
    <w:rsid w:val="006F5A2B"/>
    <w:rsid w:val="006F6268"/>
    <w:rsid w:val="006F6295"/>
    <w:rsid w:val="006F62CF"/>
    <w:rsid w:val="006F6A8E"/>
    <w:rsid w:val="006F6BEA"/>
    <w:rsid w:val="006F7132"/>
    <w:rsid w:val="006F7780"/>
    <w:rsid w:val="006F7867"/>
    <w:rsid w:val="006F7E55"/>
    <w:rsid w:val="0070009D"/>
    <w:rsid w:val="00701575"/>
    <w:rsid w:val="007020A0"/>
    <w:rsid w:val="00702550"/>
    <w:rsid w:val="00702731"/>
    <w:rsid w:val="00702895"/>
    <w:rsid w:val="007028C4"/>
    <w:rsid w:val="00702A32"/>
    <w:rsid w:val="00702EEE"/>
    <w:rsid w:val="007038A1"/>
    <w:rsid w:val="00703CD1"/>
    <w:rsid w:val="007040A5"/>
    <w:rsid w:val="007041D7"/>
    <w:rsid w:val="00704CD3"/>
    <w:rsid w:val="00704D7D"/>
    <w:rsid w:val="007054DE"/>
    <w:rsid w:val="00705D4E"/>
    <w:rsid w:val="007068FE"/>
    <w:rsid w:val="00706B9B"/>
    <w:rsid w:val="00706C76"/>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3E7"/>
    <w:rsid w:val="00724AC8"/>
    <w:rsid w:val="0072568C"/>
    <w:rsid w:val="00725745"/>
    <w:rsid w:val="007257BB"/>
    <w:rsid w:val="00725DD5"/>
    <w:rsid w:val="00726E40"/>
    <w:rsid w:val="00727709"/>
    <w:rsid w:val="0072783F"/>
    <w:rsid w:val="00727D91"/>
    <w:rsid w:val="007301D7"/>
    <w:rsid w:val="007303F8"/>
    <w:rsid w:val="007307D1"/>
    <w:rsid w:val="00731128"/>
    <w:rsid w:val="00731224"/>
    <w:rsid w:val="00731324"/>
    <w:rsid w:val="00731363"/>
    <w:rsid w:val="0073162D"/>
    <w:rsid w:val="0073177A"/>
    <w:rsid w:val="007329FD"/>
    <w:rsid w:val="007332B2"/>
    <w:rsid w:val="00733A8C"/>
    <w:rsid w:val="00735121"/>
    <w:rsid w:val="00735142"/>
    <w:rsid w:val="00735245"/>
    <w:rsid w:val="007352D2"/>
    <w:rsid w:val="00735591"/>
    <w:rsid w:val="00735A61"/>
    <w:rsid w:val="0073671D"/>
    <w:rsid w:val="00736BA6"/>
    <w:rsid w:val="00736C75"/>
    <w:rsid w:val="007374F0"/>
    <w:rsid w:val="007379DB"/>
    <w:rsid w:val="00737F83"/>
    <w:rsid w:val="00740162"/>
    <w:rsid w:val="0074045F"/>
    <w:rsid w:val="00740D0A"/>
    <w:rsid w:val="0074112C"/>
    <w:rsid w:val="00741B94"/>
    <w:rsid w:val="00741DDE"/>
    <w:rsid w:val="007429AB"/>
    <w:rsid w:val="00742D0F"/>
    <w:rsid w:val="007432C1"/>
    <w:rsid w:val="007432DE"/>
    <w:rsid w:val="00743636"/>
    <w:rsid w:val="007438F5"/>
    <w:rsid w:val="00743DF9"/>
    <w:rsid w:val="00744041"/>
    <w:rsid w:val="00745BF4"/>
    <w:rsid w:val="00746447"/>
    <w:rsid w:val="00746AE2"/>
    <w:rsid w:val="00746C79"/>
    <w:rsid w:val="007471EB"/>
    <w:rsid w:val="00747339"/>
    <w:rsid w:val="007476F3"/>
    <w:rsid w:val="00747741"/>
    <w:rsid w:val="00747A64"/>
    <w:rsid w:val="0075016B"/>
    <w:rsid w:val="00751916"/>
    <w:rsid w:val="007523D6"/>
    <w:rsid w:val="007524AA"/>
    <w:rsid w:val="00752A18"/>
    <w:rsid w:val="00754BE6"/>
    <w:rsid w:val="00754DAE"/>
    <w:rsid w:val="007561A1"/>
    <w:rsid w:val="00757BD5"/>
    <w:rsid w:val="00760D2B"/>
    <w:rsid w:val="00760F86"/>
    <w:rsid w:val="007615E9"/>
    <w:rsid w:val="00761A07"/>
    <w:rsid w:val="00761DF7"/>
    <w:rsid w:val="007621B4"/>
    <w:rsid w:val="0076264F"/>
    <w:rsid w:val="0076265F"/>
    <w:rsid w:val="00762A2F"/>
    <w:rsid w:val="00762D74"/>
    <w:rsid w:val="00762DB2"/>
    <w:rsid w:val="0076488D"/>
    <w:rsid w:val="007649CB"/>
    <w:rsid w:val="00764B5C"/>
    <w:rsid w:val="00765A00"/>
    <w:rsid w:val="00765F0B"/>
    <w:rsid w:val="007660DC"/>
    <w:rsid w:val="007663AF"/>
    <w:rsid w:val="007665A9"/>
    <w:rsid w:val="00766EDE"/>
    <w:rsid w:val="007703AE"/>
    <w:rsid w:val="00770C44"/>
    <w:rsid w:val="00771FE5"/>
    <w:rsid w:val="007729BC"/>
    <w:rsid w:val="007733C1"/>
    <w:rsid w:val="007741F1"/>
    <w:rsid w:val="00774DE1"/>
    <w:rsid w:val="00774FDC"/>
    <w:rsid w:val="00775892"/>
    <w:rsid w:val="00776180"/>
    <w:rsid w:val="00776687"/>
    <w:rsid w:val="00777BB3"/>
    <w:rsid w:val="007803F3"/>
    <w:rsid w:val="0078042B"/>
    <w:rsid w:val="007806DC"/>
    <w:rsid w:val="00780847"/>
    <w:rsid w:val="00780909"/>
    <w:rsid w:val="0078111D"/>
    <w:rsid w:val="007814AB"/>
    <w:rsid w:val="00781FD5"/>
    <w:rsid w:val="007821E9"/>
    <w:rsid w:val="0078319B"/>
    <w:rsid w:val="00783AC2"/>
    <w:rsid w:val="00784734"/>
    <w:rsid w:val="00784C4D"/>
    <w:rsid w:val="00785153"/>
    <w:rsid w:val="00785416"/>
    <w:rsid w:val="00785CB6"/>
    <w:rsid w:val="00785D93"/>
    <w:rsid w:val="00785F1C"/>
    <w:rsid w:val="0078675D"/>
    <w:rsid w:val="0078696C"/>
    <w:rsid w:val="00787593"/>
    <w:rsid w:val="00787C18"/>
    <w:rsid w:val="0079023F"/>
    <w:rsid w:val="007906FF"/>
    <w:rsid w:val="0079089E"/>
    <w:rsid w:val="00790DA9"/>
    <w:rsid w:val="00791345"/>
    <w:rsid w:val="007915A8"/>
    <w:rsid w:val="00791F75"/>
    <w:rsid w:val="00792CFA"/>
    <w:rsid w:val="007939EA"/>
    <w:rsid w:val="00794C43"/>
    <w:rsid w:val="007953D6"/>
    <w:rsid w:val="007957D9"/>
    <w:rsid w:val="007973CC"/>
    <w:rsid w:val="0079769A"/>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1F54"/>
    <w:rsid w:val="007B2D2E"/>
    <w:rsid w:val="007B449A"/>
    <w:rsid w:val="007B4D5D"/>
    <w:rsid w:val="007B502B"/>
    <w:rsid w:val="007B60DE"/>
    <w:rsid w:val="007B61C6"/>
    <w:rsid w:val="007B6712"/>
    <w:rsid w:val="007B69ED"/>
    <w:rsid w:val="007B6B57"/>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9D"/>
    <w:rsid w:val="007C65A1"/>
    <w:rsid w:val="007C68BB"/>
    <w:rsid w:val="007C773C"/>
    <w:rsid w:val="007C7EA1"/>
    <w:rsid w:val="007D002B"/>
    <w:rsid w:val="007D0B6E"/>
    <w:rsid w:val="007D0C5F"/>
    <w:rsid w:val="007D21A6"/>
    <w:rsid w:val="007D282D"/>
    <w:rsid w:val="007D2E4E"/>
    <w:rsid w:val="007D3230"/>
    <w:rsid w:val="007D3865"/>
    <w:rsid w:val="007D3D70"/>
    <w:rsid w:val="007D46C9"/>
    <w:rsid w:val="007D4ADA"/>
    <w:rsid w:val="007D4AE8"/>
    <w:rsid w:val="007D50FA"/>
    <w:rsid w:val="007D550C"/>
    <w:rsid w:val="007D5790"/>
    <w:rsid w:val="007D67E0"/>
    <w:rsid w:val="007D7C5E"/>
    <w:rsid w:val="007E0229"/>
    <w:rsid w:val="007E0413"/>
    <w:rsid w:val="007E04AE"/>
    <w:rsid w:val="007E05F6"/>
    <w:rsid w:val="007E1319"/>
    <w:rsid w:val="007E1710"/>
    <w:rsid w:val="007E1C11"/>
    <w:rsid w:val="007E1C71"/>
    <w:rsid w:val="007E1EBD"/>
    <w:rsid w:val="007E1FC4"/>
    <w:rsid w:val="007E210D"/>
    <w:rsid w:val="007E3100"/>
    <w:rsid w:val="007E38C2"/>
    <w:rsid w:val="007E3B96"/>
    <w:rsid w:val="007E40A5"/>
    <w:rsid w:val="007E5621"/>
    <w:rsid w:val="007E56A4"/>
    <w:rsid w:val="007E599A"/>
    <w:rsid w:val="007E5B8E"/>
    <w:rsid w:val="007E5EC4"/>
    <w:rsid w:val="007E7801"/>
    <w:rsid w:val="007F011D"/>
    <w:rsid w:val="007F0F5A"/>
    <w:rsid w:val="007F13CA"/>
    <w:rsid w:val="007F2A33"/>
    <w:rsid w:val="007F344F"/>
    <w:rsid w:val="007F399F"/>
    <w:rsid w:val="007F3D8C"/>
    <w:rsid w:val="007F41AF"/>
    <w:rsid w:val="007F50E8"/>
    <w:rsid w:val="007F570A"/>
    <w:rsid w:val="007F5933"/>
    <w:rsid w:val="007F5EF5"/>
    <w:rsid w:val="007F6633"/>
    <w:rsid w:val="007F6720"/>
    <w:rsid w:val="007F6CA3"/>
    <w:rsid w:val="007F6EEC"/>
    <w:rsid w:val="00800513"/>
    <w:rsid w:val="00800C15"/>
    <w:rsid w:val="00800F6C"/>
    <w:rsid w:val="008010D6"/>
    <w:rsid w:val="0080168D"/>
    <w:rsid w:val="00801A66"/>
    <w:rsid w:val="00801DF5"/>
    <w:rsid w:val="00802AD0"/>
    <w:rsid w:val="00802BD3"/>
    <w:rsid w:val="00802E37"/>
    <w:rsid w:val="00803AAD"/>
    <w:rsid w:val="00804F2B"/>
    <w:rsid w:val="00805170"/>
    <w:rsid w:val="008058BA"/>
    <w:rsid w:val="00805C78"/>
    <w:rsid w:val="00806AD2"/>
    <w:rsid w:val="00806DCB"/>
    <w:rsid w:val="00810286"/>
    <w:rsid w:val="00810C39"/>
    <w:rsid w:val="00810F03"/>
    <w:rsid w:val="0081112E"/>
    <w:rsid w:val="00811548"/>
    <w:rsid w:val="00811D28"/>
    <w:rsid w:val="008120BB"/>
    <w:rsid w:val="008123D3"/>
    <w:rsid w:val="00812BC3"/>
    <w:rsid w:val="008145E2"/>
    <w:rsid w:val="00814BAC"/>
    <w:rsid w:val="00814C3D"/>
    <w:rsid w:val="008152BF"/>
    <w:rsid w:val="00816399"/>
    <w:rsid w:val="0081643B"/>
    <w:rsid w:val="00817D0A"/>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6314"/>
    <w:rsid w:val="00827106"/>
    <w:rsid w:val="00827727"/>
    <w:rsid w:val="00827972"/>
    <w:rsid w:val="00827FEE"/>
    <w:rsid w:val="008300F0"/>
    <w:rsid w:val="00830285"/>
    <w:rsid w:val="00830A50"/>
    <w:rsid w:val="00830FE8"/>
    <w:rsid w:val="008316B1"/>
    <w:rsid w:val="00831751"/>
    <w:rsid w:val="008318DA"/>
    <w:rsid w:val="00833C4E"/>
    <w:rsid w:val="0083455C"/>
    <w:rsid w:val="00834566"/>
    <w:rsid w:val="00834BE7"/>
    <w:rsid w:val="00834F5C"/>
    <w:rsid w:val="008353E5"/>
    <w:rsid w:val="00836891"/>
    <w:rsid w:val="008372FE"/>
    <w:rsid w:val="00837AC4"/>
    <w:rsid w:val="00840E1D"/>
    <w:rsid w:val="00840F63"/>
    <w:rsid w:val="00841340"/>
    <w:rsid w:val="008417B0"/>
    <w:rsid w:val="00841834"/>
    <w:rsid w:val="00842EF4"/>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1F7"/>
    <w:rsid w:val="0085469C"/>
    <w:rsid w:val="00854A8A"/>
    <w:rsid w:val="00854EBF"/>
    <w:rsid w:val="00855629"/>
    <w:rsid w:val="00855978"/>
    <w:rsid w:val="00856960"/>
    <w:rsid w:val="00856E9C"/>
    <w:rsid w:val="008570CD"/>
    <w:rsid w:val="00857A5A"/>
    <w:rsid w:val="00860125"/>
    <w:rsid w:val="0086071C"/>
    <w:rsid w:val="008623A9"/>
    <w:rsid w:val="008624E1"/>
    <w:rsid w:val="00862535"/>
    <w:rsid w:val="00862A54"/>
    <w:rsid w:val="00862C4A"/>
    <w:rsid w:val="00862C7D"/>
    <w:rsid w:val="008631F3"/>
    <w:rsid w:val="00863227"/>
    <w:rsid w:val="008638EC"/>
    <w:rsid w:val="008647C5"/>
    <w:rsid w:val="0086502E"/>
    <w:rsid w:val="00865B0C"/>
    <w:rsid w:val="00865D44"/>
    <w:rsid w:val="00866327"/>
    <w:rsid w:val="00866D59"/>
    <w:rsid w:val="00866F8A"/>
    <w:rsid w:val="00870152"/>
    <w:rsid w:val="00871096"/>
    <w:rsid w:val="0087114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4C6"/>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A5F"/>
    <w:rsid w:val="00892CEC"/>
    <w:rsid w:val="0089360C"/>
    <w:rsid w:val="00893CC2"/>
    <w:rsid w:val="00894358"/>
    <w:rsid w:val="008965B8"/>
    <w:rsid w:val="00897611"/>
    <w:rsid w:val="00897BFE"/>
    <w:rsid w:val="00897FB7"/>
    <w:rsid w:val="008A040C"/>
    <w:rsid w:val="008A077F"/>
    <w:rsid w:val="008A0A6E"/>
    <w:rsid w:val="008A1379"/>
    <w:rsid w:val="008A18DC"/>
    <w:rsid w:val="008A2673"/>
    <w:rsid w:val="008A304B"/>
    <w:rsid w:val="008A31E6"/>
    <w:rsid w:val="008A37FB"/>
    <w:rsid w:val="008A426E"/>
    <w:rsid w:val="008A4312"/>
    <w:rsid w:val="008A47E9"/>
    <w:rsid w:val="008A4930"/>
    <w:rsid w:val="008A5149"/>
    <w:rsid w:val="008A5495"/>
    <w:rsid w:val="008A552E"/>
    <w:rsid w:val="008A565C"/>
    <w:rsid w:val="008A58B7"/>
    <w:rsid w:val="008A5A58"/>
    <w:rsid w:val="008A5D8B"/>
    <w:rsid w:val="008A6F68"/>
    <w:rsid w:val="008A7140"/>
    <w:rsid w:val="008A7406"/>
    <w:rsid w:val="008A7C42"/>
    <w:rsid w:val="008B0AAB"/>
    <w:rsid w:val="008B1583"/>
    <w:rsid w:val="008B1E79"/>
    <w:rsid w:val="008B2030"/>
    <w:rsid w:val="008B2309"/>
    <w:rsid w:val="008B391F"/>
    <w:rsid w:val="008B39CE"/>
    <w:rsid w:val="008B44E4"/>
    <w:rsid w:val="008B488D"/>
    <w:rsid w:val="008B4AE8"/>
    <w:rsid w:val="008B66BA"/>
    <w:rsid w:val="008B6810"/>
    <w:rsid w:val="008B70B6"/>
    <w:rsid w:val="008B7A93"/>
    <w:rsid w:val="008B7E66"/>
    <w:rsid w:val="008C00CE"/>
    <w:rsid w:val="008C053E"/>
    <w:rsid w:val="008C1050"/>
    <w:rsid w:val="008C1B7F"/>
    <w:rsid w:val="008C4123"/>
    <w:rsid w:val="008C48F6"/>
    <w:rsid w:val="008C5031"/>
    <w:rsid w:val="008C5106"/>
    <w:rsid w:val="008C54B8"/>
    <w:rsid w:val="008C630F"/>
    <w:rsid w:val="008C6832"/>
    <w:rsid w:val="008C693F"/>
    <w:rsid w:val="008C6A44"/>
    <w:rsid w:val="008C6ED7"/>
    <w:rsid w:val="008C7AFC"/>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2B"/>
    <w:rsid w:val="008D6EC9"/>
    <w:rsid w:val="008D715F"/>
    <w:rsid w:val="008D7780"/>
    <w:rsid w:val="008D7981"/>
    <w:rsid w:val="008E0203"/>
    <w:rsid w:val="008E0346"/>
    <w:rsid w:val="008E098C"/>
    <w:rsid w:val="008E0E14"/>
    <w:rsid w:val="008E0F58"/>
    <w:rsid w:val="008E31D5"/>
    <w:rsid w:val="008E33B7"/>
    <w:rsid w:val="008E34EC"/>
    <w:rsid w:val="008E3E66"/>
    <w:rsid w:val="008E4233"/>
    <w:rsid w:val="008E456A"/>
    <w:rsid w:val="008E45C5"/>
    <w:rsid w:val="008E4950"/>
    <w:rsid w:val="008E4F37"/>
    <w:rsid w:val="008E6811"/>
    <w:rsid w:val="008E6EA5"/>
    <w:rsid w:val="008E7B54"/>
    <w:rsid w:val="008F0EA1"/>
    <w:rsid w:val="008F16FB"/>
    <w:rsid w:val="008F25B3"/>
    <w:rsid w:val="008F2BA6"/>
    <w:rsid w:val="008F308E"/>
    <w:rsid w:val="008F3479"/>
    <w:rsid w:val="008F3D22"/>
    <w:rsid w:val="008F3E30"/>
    <w:rsid w:val="008F40A5"/>
    <w:rsid w:val="008F4C3D"/>
    <w:rsid w:val="008F5150"/>
    <w:rsid w:val="008F56EF"/>
    <w:rsid w:val="008F5714"/>
    <w:rsid w:val="008F6071"/>
    <w:rsid w:val="008F6396"/>
    <w:rsid w:val="008F651A"/>
    <w:rsid w:val="008F6A3E"/>
    <w:rsid w:val="008F7D42"/>
    <w:rsid w:val="008F7DAD"/>
    <w:rsid w:val="009003CE"/>
    <w:rsid w:val="00900703"/>
    <w:rsid w:val="009013FC"/>
    <w:rsid w:val="0090264F"/>
    <w:rsid w:val="00902FD8"/>
    <w:rsid w:val="00903E1F"/>
    <w:rsid w:val="00903E79"/>
    <w:rsid w:val="009042FA"/>
    <w:rsid w:val="00904449"/>
    <w:rsid w:val="009053DF"/>
    <w:rsid w:val="0090565C"/>
    <w:rsid w:val="009059F0"/>
    <w:rsid w:val="00905D77"/>
    <w:rsid w:val="0090655A"/>
    <w:rsid w:val="00906CA1"/>
    <w:rsid w:val="00906D1C"/>
    <w:rsid w:val="009070C5"/>
    <w:rsid w:val="00910383"/>
    <w:rsid w:val="00910F9E"/>
    <w:rsid w:val="0091100A"/>
    <w:rsid w:val="00911CFE"/>
    <w:rsid w:val="009128DD"/>
    <w:rsid w:val="00912DC9"/>
    <w:rsid w:val="00914556"/>
    <w:rsid w:val="00915295"/>
    <w:rsid w:val="00915C47"/>
    <w:rsid w:val="00915E68"/>
    <w:rsid w:val="00916B39"/>
    <w:rsid w:val="009178AC"/>
    <w:rsid w:val="00917A31"/>
    <w:rsid w:val="00917E0C"/>
    <w:rsid w:val="00920B73"/>
    <w:rsid w:val="00921AFB"/>
    <w:rsid w:val="00921DA0"/>
    <w:rsid w:val="00923320"/>
    <w:rsid w:val="00923666"/>
    <w:rsid w:val="00923BE3"/>
    <w:rsid w:val="0092438F"/>
    <w:rsid w:val="00924989"/>
    <w:rsid w:val="00924B8E"/>
    <w:rsid w:val="0092521C"/>
    <w:rsid w:val="0092585A"/>
    <w:rsid w:val="00925A72"/>
    <w:rsid w:val="00925A95"/>
    <w:rsid w:val="009265D5"/>
    <w:rsid w:val="009275C3"/>
    <w:rsid w:val="0092788C"/>
    <w:rsid w:val="00927951"/>
    <w:rsid w:val="009279BE"/>
    <w:rsid w:val="00927B50"/>
    <w:rsid w:val="00927B86"/>
    <w:rsid w:val="00927C50"/>
    <w:rsid w:val="00927D2C"/>
    <w:rsid w:val="00930623"/>
    <w:rsid w:val="00931181"/>
    <w:rsid w:val="0093127E"/>
    <w:rsid w:val="009319F7"/>
    <w:rsid w:val="00931CEB"/>
    <w:rsid w:val="00931F37"/>
    <w:rsid w:val="00931F49"/>
    <w:rsid w:val="00932744"/>
    <w:rsid w:val="00932ABA"/>
    <w:rsid w:val="0093318E"/>
    <w:rsid w:val="00933874"/>
    <w:rsid w:val="009341D8"/>
    <w:rsid w:val="00936725"/>
    <w:rsid w:val="00936BE7"/>
    <w:rsid w:val="00936E7C"/>
    <w:rsid w:val="00937287"/>
    <w:rsid w:val="00937347"/>
    <w:rsid w:val="00937DC3"/>
    <w:rsid w:val="00937E43"/>
    <w:rsid w:val="00937E5E"/>
    <w:rsid w:val="009401A2"/>
    <w:rsid w:val="0094028D"/>
    <w:rsid w:val="009413E0"/>
    <w:rsid w:val="0094184C"/>
    <w:rsid w:val="00942199"/>
    <w:rsid w:val="009428F0"/>
    <w:rsid w:val="009434AD"/>
    <w:rsid w:val="009434DA"/>
    <w:rsid w:val="0094362F"/>
    <w:rsid w:val="00943D4F"/>
    <w:rsid w:val="00944002"/>
    <w:rsid w:val="00944208"/>
    <w:rsid w:val="00944542"/>
    <w:rsid w:val="00944918"/>
    <w:rsid w:val="00944DBF"/>
    <w:rsid w:val="00944FA3"/>
    <w:rsid w:val="00946064"/>
    <w:rsid w:val="009464AD"/>
    <w:rsid w:val="00946D15"/>
    <w:rsid w:val="00947A09"/>
    <w:rsid w:val="009516C4"/>
    <w:rsid w:val="00951BD2"/>
    <w:rsid w:val="00952016"/>
    <w:rsid w:val="00952B9C"/>
    <w:rsid w:val="00953DEC"/>
    <w:rsid w:val="009541E0"/>
    <w:rsid w:val="00954793"/>
    <w:rsid w:val="00954DBD"/>
    <w:rsid w:val="00955513"/>
    <w:rsid w:val="00955AB3"/>
    <w:rsid w:val="00956173"/>
    <w:rsid w:val="00956309"/>
    <w:rsid w:val="00956543"/>
    <w:rsid w:val="009565D1"/>
    <w:rsid w:val="009567DF"/>
    <w:rsid w:val="00956F98"/>
    <w:rsid w:val="009578E2"/>
    <w:rsid w:val="009605C6"/>
    <w:rsid w:val="00960DFA"/>
    <w:rsid w:val="00960EAC"/>
    <w:rsid w:val="0096173C"/>
    <w:rsid w:val="0096258C"/>
    <w:rsid w:val="00962ADD"/>
    <w:rsid w:val="00962EF6"/>
    <w:rsid w:val="0096349F"/>
    <w:rsid w:val="00963AFB"/>
    <w:rsid w:val="00964029"/>
    <w:rsid w:val="00964059"/>
    <w:rsid w:val="009646A4"/>
    <w:rsid w:val="00965012"/>
    <w:rsid w:val="0096525E"/>
    <w:rsid w:val="0096536B"/>
    <w:rsid w:val="00966AE3"/>
    <w:rsid w:val="009679D6"/>
    <w:rsid w:val="0097021F"/>
    <w:rsid w:val="00970F20"/>
    <w:rsid w:val="0097133A"/>
    <w:rsid w:val="00971A00"/>
    <w:rsid w:val="009725F3"/>
    <w:rsid w:val="0097271A"/>
    <w:rsid w:val="009728CB"/>
    <w:rsid w:val="00975096"/>
    <w:rsid w:val="009750CE"/>
    <w:rsid w:val="00975520"/>
    <w:rsid w:val="0097618C"/>
    <w:rsid w:val="00976A9D"/>
    <w:rsid w:val="00976F5C"/>
    <w:rsid w:val="0097774F"/>
    <w:rsid w:val="00977CBB"/>
    <w:rsid w:val="00980202"/>
    <w:rsid w:val="00980606"/>
    <w:rsid w:val="0098099F"/>
    <w:rsid w:val="009809F0"/>
    <w:rsid w:val="00980EFD"/>
    <w:rsid w:val="00981012"/>
    <w:rsid w:val="00981C0F"/>
    <w:rsid w:val="00981C3B"/>
    <w:rsid w:val="00982117"/>
    <w:rsid w:val="00982326"/>
    <w:rsid w:val="00982386"/>
    <w:rsid w:val="00983523"/>
    <w:rsid w:val="0098383F"/>
    <w:rsid w:val="00984713"/>
    <w:rsid w:val="009847ED"/>
    <w:rsid w:val="00984912"/>
    <w:rsid w:val="0098494F"/>
    <w:rsid w:val="00984A11"/>
    <w:rsid w:val="00985A83"/>
    <w:rsid w:val="00986348"/>
    <w:rsid w:val="00986C1D"/>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703C"/>
    <w:rsid w:val="009A014F"/>
    <w:rsid w:val="009A0312"/>
    <w:rsid w:val="009A18D9"/>
    <w:rsid w:val="009A1D25"/>
    <w:rsid w:val="009A25C4"/>
    <w:rsid w:val="009A2992"/>
    <w:rsid w:val="009A2B57"/>
    <w:rsid w:val="009A2BD8"/>
    <w:rsid w:val="009A3835"/>
    <w:rsid w:val="009A43F2"/>
    <w:rsid w:val="009A4E34"/>
    <w:rsid w:val="009A52A9"/>
    <w:rsid w:val="009A57D7"/>
    <w:rsid w:val="009A658A"/>
    <w:rsid w:val="009A6C51"/>
    <w:rsid w:val="009A7226"/>
    <w:rsid w:val="009A739D"/>
    <w:rsid w:val="009A7D0B"/>
    <w:rsid w:val="009B06CF"/>
    <w:rsid w:val="009B0960"/>
    <w:rsid w:val="009B0F2F"/>
    <w:rsid w:val="009B1B1F"/>
    <w:rsid w:val="009B1DC7"/>
    <w:rsid w:val="009B2812"/>
    <w:rsid w:val="009B2FC9"/>
    <w:rsid w:val="009B33B0"/>
    <w:rsid w:val="009B3B5A"/>
    <w:rsid w:val="009B3ECC"/>
    <w:rsid w:val="009B3F84"/>
    <w:rsid w:val="009B50AC"/>
    <w:rsid w:val="009B514E"/>
    <w:rsid w:val="009B54B9"/>
    <w:rsid w:val="009B553F"/>
    <w:rsid w:val="009B5CC2"/>
    <w:rsid w:val="009B5DFD"/>
    <w:rsid w:val="009B6888"/>
    <w:rsid w:val="009B6D04"/>
    <w:rsid w:val="009C00EF"/>
    <w:rsid w:val="009C0678"/>
    <w:rsid w:val="009C139B"/>
    <w:rsid w:val="009C1433"/>
    <w:rsid w:val="009C185E"/>
    <w:rsid w:val="009C2649"/>
    <w:rsid w:val="009C2783"/>
    <w:rsid w:val="009C3156"/>
    <w:rsid w:val="009C32CF"/>
    <w:rsid w:val="009C3A09"/>
    <w:rsid w:val="009C3C47"/>
    <w:rsid w:val="009C5624"/>
    <w:rsid w:val="009C60C7"/>
    <w:rsid w:val="009C617E"/>
    <w:rsid w:val="009C72DB"/>
    <w:rsid w:val="009C7AE6"/>
    <w:rsid w:val="009C7AEC"/>
    <w:rsid w:val="009C7B60"/>
    <w:rsid w:val="009D005D"/>
    <w:rsid w:val="009D06DD"/>
    <w:rsid w:val="009D1047"/>
    <w:rsid w:val="009D163E"/>
    <w:rsid w:val="009D1F0D"/>
    <w:rsid w:val="009D2A0C"/>
    <w:rsid w:val="009D2D6E"/>
    <w:rsid w:val="009D2F40"/>
    <w:rsid w:val="009D303B"/>
    <w:rsid w:val="009D391B"/>
    <w:rsid w:val="009D44AC"/>
    <w:rsid w:val="009D45FC"/>
    <w:rsid w:val="009D488F"/>
    <w:rsid w:val="009D499A"/>
    <w:rsid w:val="009D5E15"/>
    <w:rsid w:val="009D5FD7"/>
    <w:rsid w:val="009D660E"/>
    <w:rsid w:val="009D68BB"/>
    <w:rsid w:val="009D6932"/>
    <w:rsid w:val="009D695B"/>
    <w:rsid w:val="009D6BA1"/>
    <w:rsid w:val="009E0FAA"/>
    <w:rsid w:val="009E12B6"/>
    <w:rsid w:val="009E293B"/>
    <w:rsid w:val="009E2AB0"/>
    <w:rsid w:val="009E301E"/>
    <w:rsid w:val="009E34B5"/>
    <w:rsid w:val="009E3BF8"/>
    <w:rsid w:val="009E3E90"/>
    <w:rsid w:val="009E45BA"/>
    <w:rsid w:val="009E4745"/>
    <w:rsid w:val="009E5014"/>
    <w:rsid w:val="009E52C6"/>
    <w:rsid w:val="009E5675"/>
    <w:rsid w:val="009E59AA"/>
    <w:rsid w:val="009E5CD2"/>
    <w:rsid w:val="009E5DC7"/>
    <w:rsid w:val="009E6541"/>
    <w:rsid w:val="009E6C0A"/>
    <w:rsid w:val="009E6EF7"/>
    <w:rsid w:val="009E7BA9"/>
    <w:rsid w:val="009F0A82"/>
    <w:rsid w:val="009F2B80"/>
    <w:rsid w:val="009F30B3"/>
    <w:rsid w:val="009F3413"/>
    <w:rsid w:val="009F42A6"/>
    <w:rsid w:val="009F46A1"/>
    <w:rsid w:val="009F4AF3"/>
    <w:rsid w:val="009F4B50"/>
    <w:rsid w:val="009F53E3"/>
    <w:rsid w:val="009F5473"/>
    <w:rsid w:val="009F5568"/>
    <w:rsid w:val="009F5906"/>
    <w:rsid w:val="009F5D59"/>
    <w:rsid w:val="009F634D"/>
    <w:rsid w:val="009F639A"/>
    <w:rsid w:val="009F6420"/>
    <w:rsid w:val="009F646E"/>
    <w:rsid w:val="009F66A7"/>
    <w:rsid w:val="009F670F"/>
    <w:rsid w:val="009F68F3"/>
    <w:rsid w:val="009F779E"/>
    <w:rsid w:val="009F7A4C"/>
    <w:rsid w:val="00A003D4"/>
    <w:rsid w:val="00A0046A"/>
    <w:rsid w:val="00A004B3"/>
    <w:rsid w:val="00A00BD8"/>
    <w:rsid w:val="00A00DA1"/>
    <w:rsid w:val="00A00DDC"/>
    <w:rsid w:val="00A0106B"/>
    <w:rsid w:val="00A013CA"/>
    <w:rsid w:val="00A01940"/>
    <w:rsid w:val="00A023FA"/>
    <w:rsid w:val="00A02A42"/>
    <w:rsid w:val="00A04E57"/>
    <w:rsid w:val="00A04F29"/>
    <w:rsid w:val="00A04F43"/>
    <w:rsid w:val="00A05B64"/>
    <w:rsid w:val="00A062BC"/>
    <w:rsid w:val="00A07297"/>
    <w:rsid w:val="00A07695"/>
    <w:rsid w:val="00A078E3"/>
    <w:rsid w:val="00A07903"/>
    <w:rsid w:val="00A105A4"/>
    <w:rsid w:val="00A1064F"/>
    <w:rsid w:val="00A10A1B"/>
    <w:rsid w:val="00A11C56"/>
    <w:rsid w:val="00A1296D"/>
    <w:rsid w:val="00A13121"/>
    <w:rsid w:val="00A141FC"/>
    <w:rsid w:val="00A144DC"/>
    <w:rsid w:val="00A1511D"/>
    <w:rsid w:val="00A1551C"/>
    <w:rsid w:val="00A1579C"/>
    <w:rsid w:val="00A15E60"/>
    <w:rsid w:val="00A16921"/>
    <w:rsid w:val="00A1707F"/>
    <w:rsid w:val="00A17D5D"/>
    <w:rsid w:val="00A17DE0"/>
    <w:rsid w:val="00A2010A"/>
    <w:rsid w:val="00A20FFD"/>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C3C"/>
    <w:rsid w:val="00A31D7A"/>
    <w:rsid w:val="00A32CE8"/>
    <w:rsid w:val="00A33C8E"/>
    <w:rsid w:val="00A3472E"/>
    <w:rsid w:val="00A34DB5"/>
    <w:rsid w:val="00A34F5B"/>
    <w:rsid w:val="00A3514A"/>
    <w:rsid w:val="00A3545D"/>
    <w:rsid w:val="00A35CE5"/>
    <w:rsid w:val="00A35D88"/>
    <w:rsid w:val="00A37106"/>
    <w:rsid w:val="00A3771F"/>
    <w:rsid w:val="00A37935"/>
    <w:rsid w:val="00A401AE"/>
    <w:rsid w:val="00A403CD"/>
    <w:rsid w:val="00A40FF9"/>
    <w:rsid w:val="00A411A3"/>
    <w:rsid w:val="00A41984"/>
    <w:rsid w:val="00A41DD0"/>
    <w:rsid w:val="00A41E81"/>
    <w:rsid w:val="00A41E90"/>
    <w:rsid w:val="00A42477"/>
    <w:rsid w:val="00A43573"/>
    <w:rsid w:val="00A439F5"/>
    <w:rsid w:val="00A43C45"/>
    <w:rsid w:val="00A43E09"/>
    <w:rsid w:val="00A4437A"/>
    <w:rsid w:val="00A44C12"/>
    <w:rsid w:val="00A459C4"/>
    <w:rsid w:val="00A45DF4"/>
    <w:rsid w:val="00A460EF"/>
    <w:rsid w:val="00A467FD"/>
    <w:rsid w:val="00A46883"/>
    <w:rsid w:val="00A4735B"/>
    <w:rsid w:val="00A475A7"/>
    <w:rsid w:val="00A47E54"/>
    <w:rsid w:val="00A50134"/>
    <w:rsid w:val="00A506C5"/>
    <w:rsid w:val="00A51444"/>
    <w:rsid w:val="00A515F5"/>
    <w:rsid w:val="00A5180C"/>
    <w:rsid w:val="00A51890"/>
    <w:rsid w:val="00A52C14"/>
    <w:rsid w:val="00A52DE0"/>
    <w:rsid w:val="00A52E29"/>
    <w:rsid w:val="00A53552"/>
    <w:rsid w:val="00A53624"/>
    <w:rsid w:val="00A546E6"/>
    <w:rsid w:val="00A54CC6"/>
    <w:rsid w:val="00A551D7"/>
    <w:rsid w:val="00A5534C"/>
    <w:rsid w:val="00A563D0"/>
    <w:rsid w:val="00A56697"/>
    <w:rsid w:val="00A56773"/>
    <w:rsid w:val="00A56FEE"/>
    <w:rsid w:val="00A57737"/>
    <w:rsid w:val="00A60B4A"/>
    <w:rsid w:val="00A60FF8"/>
    <w:rsid w:val="00A61BCB"/>
    <w:rsid w:val="00A61E63"/>
    <w:rsid w:val="00A62280"/>
    <w:rsid w:val="00A625A2"/>
    <w:rsid w:val="00A63066"/>
    <w:rsid w:val="00A63216"/>
    <w:rsid w:val="00A6327B"/>
    <w:rsid w:val="00A63D83"/>
    <w:rsid w:val="00A63FD8"/>
    <w:rsid w:val="00A6452D"/>
    <w:rsid w:val="00A645EB"/>
    <w:rsid w:val="00A64919"/>
    <w:rsid w:val="00A64BF3"/>
    <w:rsid w:val="00A65A0C"/>
    <w:rsid w:val="00A65E4F"/>
    <w:rsid w:val="00A65EEB"/>
    <w:rsid w:val="00A66887"/>
    <w:rsid w:val="00A66977"/>
    <w:rsid w:val="00A6722E"/>
    <w:rsid w:val="00A67525"/>
    <w:rsid w:val="00A67561"/>
    <w:rsid w:val="00A679C3"/>
    <w:rsid w:val="00A679F5"/>
    <w:rsid w:val="00A70955"/>
    <w:rsid w:val="00A70FBA"/>
    <w:rsid w:val="00A71152"/>
    <w:rsid w:val="00A7123C"/>
    <w:rsid w:val="00A718CD"/>
    <w:rsid w:val="00A71AB6"/>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6057"/>
    <w:rsid w:val="00A87AD1"/>
    <w:rsid w:val="00A87D83"/>
    <w:rsid w:val="00A90225"/>
    <w:rsid w:val="00A90C72"/>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302F"/>
    <w:rsid w:val="00A933B2"/>
    <w:rsid w:val="00A94CC1"/>
    <w:rsid w:val="00A956C8"/>
    <w:rsid w:val="00A95830"/>
    <w:rsid w:val="00A95978"/>
    <w:rsid w:val="00A95B0A"/>
    <w:rsid w:val="00A95F5D"/>
    <w:rsid w:val="00A95FF8"/>
    <w:rsid w:val="00A96A01"/>
    <w:rsid w:val="00A96ABD"/>
    <w:rsid w:val="00A96DDE"/>
    <w:rsid w:val="00A9750C"/>
    <w:rsid w:val="00A97746"/>
    <w:rsid w:val="00A9795D"/>
    <w:rsid w:val="00AA07A8"/>
    <w:rsid w:val="00AA1AF4"/>
    <w:rsid w:val="00AA1AF9"/>
    <w:rsid w:val="00AA1DC6"/>
    <w:rsid w:val="00AA2F09"/>
    <w:rsid w:val="00AA3480"/>
    <w:rsid w:val="00AA5A7B"/>
    <w:rsid w:val="00AA60D6"/>
    <w:rsid w:val="00AA6204"/>
    <w:rsid w:val="00AA64B5"/>
    <w:rsid w:val="00AA6539"/>
    <w:rsid w:val="00AA6F33"/>
    <w:rsid w:val="00AA7490"/>
    <w:rsid w:val="00AA76BE"/>
    <w:rsid w:val="00AA7CA5"/>
    <w:rsid w:val="00AA7EB5"/>
    <w:rsid w:val="00AB0570"/>
    <w:rsid w:val="00AB0882"/>
    <w:rsid w:val="00AB0B79"/>
    <w:rsid w:val="00AB1017"/>
    <w:rsid w:val="00AB1419"/>
    <w:rsid w:val="00AB204D"/>
    <w:rsid w:val="00AB281F"/>
    <w:rsid w:val="00AB2DAA"/>
    <w:rsid w:val="00AB42A2"/>
    <w:rsid w:val="00AB489F"/>
    <w:rsid w:val="00AB57BB"/>
    <w:rsid w:val="00AB62BF"/>
    <w:rsid w:val="00AB6464"/>
    <w:rsid w:val="00AB7092"/>
    <w:rsid w:val="00AB7DCA"/>
    <w:rsid w:val="00AC026C"/>
    <w:rsid w:val="00AC0337"/>
    <w:rsid w:val="00AC1188"/>
    <w:rsid w:val="00AC182A"/>
    <w:rsid w:val="00AC193B"/>
    <w:rsid w:val="00AC1D56"/>
    <w:rsid w:val="00AC3ABA"/>
    <w:rsid w:val="00AC4272"/>
    <w:rsid w:val="00AC4C3A"/>
    <w:rsid w:val="00AC4D07"/>
    <w:rsid w:val="00AC53DB"/>
    <w:rsid w:val="00AC5536"/>
    <w:rsid w:val="00AC58CD"/>
    <w:rsid w:val="00AC5CB6"/>
    <w:rsid w:val="00AC61B4"/>
    <w:rsid w:val="00AC6544"/>
    <w:rsid w:val="00AC69F1"/>
    <w:rsid w:val="00AC6AD8"/>
    <w:rsid w:val="00AC754A"/>
    <w:rsid w:val="00AC7B6D"/>
    <w:rsid w:val="00AD00DB"/>
    <w:rsid w:val="00AD0489"/>
    <w:rsid w:val="00AD13EB"/>
    <w:rsid w:val="00AD2406"/>
    <w:rsid w:val="00AD28BA"/>
    <w:rsid w:val="00AD2E6C"/>
    <w:rsid w:val="00AD2F9E"/>
    <w:rsid w:val="00AD34DC"/>
    <w:rsid w:val="00AD3905"/>
    <w:rsid w:val="00AD40DA"/>
    <w:rsid w:val="00AD43B8"/>
    <w:rsid w:val="00AD47D4"/>
    <w:rsid w:val="00AD4906"/>
    <w:rsid w:val="00AD58B9"/>
    <w:rsid w:val="00AD5E5D"/>
    <w:rsid w:val="00AD63EC"/>
    <w:rsid w:val="00AD6785"/>
    <w:rsid w:val="00AD72B0"/>
    <w:rsid w:val="00AD7BA7"/>
    <w:rsid w:val="00AE0372"/>
    <w:rsid w:val="00AE0829"/>
    <w:rsid w:val="00AE1620"/>
    <w:rsid w:val="00AE1683"/>
    <w:rsid w:val="00AE1CAD"/>
    <w:rsid w:val="00AE2039"/>
    <w:rsid w:val="00AE2789"/>
    <w:rsid w:val="00AE3909"/>
    <w:rsid w:val="00AE4229"/>
    <w:rsid w:val="00AE46C8"/>
    <w:rsid w:val="00AE479B"/>
    <w:rsid w:val="00AE4B6B"/>
    <w:rsid w:val="00AE52C2"/>
    <w:rsid w:val="00AE70B0"/>
    <w:rsid w:val="00AE7283"/>
    <w:rsid w:val="00AE77B5"/>
    <w:rsid w:val="00AE787C"/>
    <w:rsid w:val="00AF0597"/>
    <w:rsid w:val="00AF11EA"/>
    <w:rsid w:val="00AF18A1"/>
    <w:rsid w:val="00AF1951"/>
    <w:rsid w:val="00AF1AA8"/>
    <w:rsid w:val="00AF2D60"/>
    <w:rsid w:val="00AF333B"/>
    <w:rsid w:val="00AF3811"/>
    <w:rsid w:val="00AF3B44"/>
    <w:rsid w:val="00AF3F5A"/>
    <w:rsid w:val="00AF4184"/>
    <w:rsid w:val="00AF493E"/>
    <w:rsid w:val="00AF58C2"/>
    <w:rsid w:val="00AF6307"/>
    <w:rsid w:val="00AF651C"/>
    <w:rsid w:val="00AF6816"/>
    <w:rsid w:val="00AF6A3B"/>
    <w:rsid w:val="00AF7919"/>
    <w:rsid w:val="00AF7DAA"/>
    <w:rsid w:val="00B00662"/>
    <w:rsid w:val="00B008AC"/>
    <w:rsid w:val="00B00C14"/>
    <w:rsid w:val="00B01D72"/>
    <w:rsid w:val="00B01F87"/>
    <w:rsid w:val="00B02A18"/>
    <w:rsid w:val="00B02B72"/>
    <w:rsid w:val="00B0323D"/>
    <w:rsid w:val="00B04C4A"/>
    <w:rsid w:val="00B05097"/>
    <w:rsid w:val="00B05189"/>
    <w:rsid w:val="00B05398"/>
    <w:rsid w:val="00B06892"/>
    <w:rsid w:val="00B072D5"/>
    <w:rsid w:val="00B07700"/>
    <w:rsid w:val="00B0789E"/>
    <w:rsid w:val="00B07F8E"/>
    <w:rsid w:val="00B10039"/>
    <w:rsid w:val="00B10D2B"/>
    <w:rsid w:val="00B117C0"/>
    <w:rsid w:val="00B11C41"/>
    <w:rsid w:val="00B11D1C"/>
    <w:rsid w:val="00B11FF6"/>
    <w:rsid w:val="00B1281A"/>
    <w:rsid w:val="00B12BB9"/>
    <w:rsid w:val="00B12CCB"/>
    <w:rsid w:val="00B12E6B"/>
    <w:rsid w:val="00B130EB"/>
    <w:rsid w:val="00B1328C"/>
    <w:rsid w:val="00B132CE"/>
    <w:rsid w:val="00B1338A"/>
    <w:rsid w:val="00B13458"/>
    <w:rsid w:val="00B139ED"/>
    <w:rsid w:val="00B14241"/>
    <w:rsid w:val="00B151E0"/>
    <w:rsid w:val="00B1539B"/>
    <w:rsid w:val="00B16B7A"/>
    <w:rsid w:val="00B16D41"/>
    <w:rsid w:val="00B17520"/>
    <w:rsid w:val="00B1758E"/>
    <w:rsid w:val="00B20065"/>
    <w:rsid w:val="00B208F8"/>
    <w:rsid w:val="00B21960"/>
    <w:rsid w:val="00B21CB8"/>
    <w:rsid w:val="00B22F58"/>
    <w:rsid w:val="00B233A5"/>
    <w:rsid w:val="00B23575"/>
    <w:rsid w:val="00B23AE7"/>
    <w:rsid w:val="00B24368"/>
    <w:rsid w:val="00B24775"/>
    <w:rsid w:val="00B25077"/>
    <w:rsid w:val="00B25214"/>
    <w:rsid w:val="00B25588"/>
    <w:rsid w:val="00B25922"/>
    <w:rsid w:val="00B259FB"/>
    <w:rsid w:val="00B25C03"/>
    <w:rsid w:val="00B25C7F"/>
    <w:rsid w:val="00B2629C"/>
    <w:rsid w:val="00B26436"/>
    <w:rsid w:val="00B267BA"/>
    <w:rsid w:val="00B26E99"/>
    <w:rsid w:val="00B304EE"/>
    <w:rsid w:val="00B307CE"/>
    <w:rsid w:val="00B312FD"/>
    <w:rsid w:val="00B315BD"/>
    <w:rsid w:val="00B324D4"/>
    <w:rsid w:val="00B32500"/>
    <w:rsid w:val="00B34A3B"/>
    <w:rsid w:val="00B34DC1"/>
    <w:rsid w:val="00B351DC"/>
    <w:rsid w:val="00B352D4"/>
    <w:rsid w:val="00B366D0"/>
    <w:rsid w:val="00B3709C"/>
    <w:rsid w:val="00B371CB"/>
    <w:rsid w:val="00B3741D"/>
    <w:rsid w:val="00B37DF2"/>
    <w:rsid w:val="00B4154F"/>
    <w:rsid w:val="00B41723"/>
    <w:rsid w:val="00B417AB"/>
    <w:rsid w:val="00B41C49"/>
    <w:rsid w:val="00B41CDF"/>
    <w:rsid w:val="00B4217B"/>
    <w:rsid w:val="00B42A8A"/>
    <w:rsid w:val="00B4388B"/>
    <w:rsid w:val="00B43ED3"/>
    <w:rsid w:val="00B447E7"/>
    <w:rsid w:val="00B4486F"/>
    <w:rsid w:val="00B45063"/>
    <w:rsid w:val="00B450A7"/>
    <w:rsid w:val="00B450FC"/>
    <w:rsid w:val="00B454D3"/>
    <w:rsid w:val="00B45909"/>
    <w:rsid w:val="00B45D5D"/>
    <w:rsid w:val="00B46555"/>
    <w:rsid w:val="00B46D30"/>
    <w:rsid w:val="00B47F06"/>
    <w:rsid w:val="00B513EC"/>
    <w:rsid w:val="00B51F50"/>
    <w:rsid w:val="00B52096"/>
    <w:rsid w:val="00B523F5"/>
    <w:rsid w:val="00B527C5"/>
    <w:rsid w:val="00B53D79"/>
    <w:rsid w:val="00B54581"/>
    <w:rsid w:val="00B54ABC"/>
    <w:rsid w:val="00B54CC5"/>
    <w:rsid w:val="00B553B3"/>
    <w:rsid w:val="00B5544B"/>
    <w:rsid w:val="00B55B43"/>
    <w:rsid w:val="00B5612B"/>
    <w:rsid w:val="00B567D5"/>
    <w:rsid w:val="00B56E83"/>
    <w:rsid w:val="00B577D7"/>
    <w:rsid w:val="00B608CF"/>
    <w:rsid w:val="00B60C56"/>
    <w:rsid w:val="00B61045"/>
    <w:rsid w:val="00B6116B"/>
    <w:rsid w:val="00B6128D"/>
    <w:rsid w:val="00B61447"/>
    <w:rsid w:val="00B62787"/>
    <w:rsid w:val="00B628F3"/>
    <w:rsid w:val="00B62962"/>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702CB"/>
    <w:rsid w:val="00B7069C"/>
    <w:rsid w:val="00B70821"/>
    <w:rsid w:val="00B709ED"/>
    <w:rsid w:val="00B70B21"/>
    <w:rsid w:val="00B70B37"/>
    <w:rsid w:val="00B7166E"/>
    <w:rsid w:val="00B72C6F"/>
    <w:rsid w:val="00B72CF1"/>
    <w:rsid w:val="00B7362C"/>
    <w:rsid w:val="00B73C40"/>
    <w:rsid w:val="00B73EBE"/>
    <w:rsid w:val="00B73F99"/>
    <w:rsid w:val="00B73FB0"/>
    <w:rsid w:val="00B7441F"/>
    <w:rsid w:val="00B74599"/>
    <w:rsid w:val="00B74962"/>
    <w:rsid w:val="00B74995"/>
    <w:rsid w:val="00B75038"/>
    <w:rsid w:val="00B750BE"/>
    <w:rsid w:val="00B75D5C"/>
    <w:rsid w:val="00B75D7C"/>
    <w:rsid w:val="00B76C47"/>
    <w:rsid w:val="00B76EFE"/>
    <w:rsid w:val="00B775E2"/>
    <w:rsid w:val="00B7784A"/>
    <w:rsid w:val="00B77E17"/>
    <w:rsid w:val="00B80151"/>
    <w:rsid w:val="00B811B6"/>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5B26"/>
    <w:rsid w:val="00B966A9"/>
    <w:rsid w:val="00B968C2"/>
    <w:rsid w:val="00B96F9A"/>
    <w:rsid w:val="00B972E2"/>
    <w:rsid w:val="00B9780D"/>
    <w:rsid w:val="00BA0D29"/>
    <w:rsid w:val="00BA11B3"/>
    <w:rsid w:val="00BA1620"/>
    <w:rsid w:val="00BA175A"/>
    <w:rsid w:val="00BA18E9"/>
    <w:rsid w:val="00BA1A3D"/>
    <w:rsid w:val="00BA1E54"/>
    <w:rsid w:val="00BA2050"/>
    <w:rsid w:val="00BA24B3"/>
    <w:rsid w:val="00BA2967"/>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285"/>
    <w:rsid w:val="00BB444F"/>
    <w:rsid w:val="00BB4651"/>
    <w:rsid w:val="00BB4BFC"/>
    <w:rsid w:val="00BB5A53"/>
    <w:rsid w:val="00BB61AB"/>
    <w:rsid w:val="00BB6225"/>
    <w:rsid w:val="00BB69B8"/>
    <w:rsid w:val="00BB70AB"/>
    <w:rsid w:val="00BB7864"/>
    <w:rsid w:val="00BB79DD"/>
    <w:rsid w:val="00BB7B51"/>
    <w:rsid w:val="00BB7FD9"/>
    <w:rsid w:val="00BC0028"/>
    <w:rsid w:val="00BC0293"/>
    <w:rsid w:val="00BC1113"/>
    <w:rsid w:val="00BC1906"/>
    <w:rsid w:val="00BC2FB2"/>
    <w:rsid w:val="00BC3461"/>
    <w:rsid w:val="00BC37B1"/>
    <w:rsid w:val="00BC3933"/>
    <w:rsid w:val="00BC3B18"/>
    <w:rsid w:val="00BC3E4A"/>
    <w:rsid w:val="00BC445B"/>
    <w:rsid w:val="00BC4DF3"/>
    <w:rsid w:val="00BC56B1"/>
    <w:rsid w:val="00BC6436"/>
    <w:rsid w:val="00BC6459"/>
    <w:rsid w:val="00BC748E"/>
    <w:rsid w:val="00BC7A88"/>
    <w:rsid w:val="00BC7AD4"/>
    <w:rsid w:val="00BC7F4A"/>
    <w:rsid w:val="00BD059D"/>
    <w:rsid w:val="00BD07CF"/>
    <w:rsid w:val="00BD126B"/>
    <w:rsid w:val="00BD1BF5"/>
    <w:rsid w:val="00BD2473"/>
    <w:rsid w:val="00BD2584"/>
    <w:rsid w:val="00BD2736"/>
    <w:rsid w:val="00BD31D9"/>
    <w:rsid w:val="00BD3B5D"/>
    <w:rsid w:val="00BD3D1E"/>
    <w:rsid w:val="00BD3E26"/>
    <w:rsid w:val="00BD3E29"/>
    <w:rsid w:val="00BD46E2"/>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34B3"/>
    <w:rsid w:val="00BE467A"/>
    <w:rsid w:val="00BE484F"/>
    <w:rsid w:val="00BE4AD4"/>
    <w:rsid w:val="00BE69F4"/>
    <w:rsid w:val="00BE6E92"/>
    <w:rsid w:val="00BE6FF6"/>
    <w:rsid w:val="00BE74AD"/>
    <w:rsid w:val="00BE74BC"/>
    <w:rsid w:val="00BE7640"/>
    <w:rsid w:val="00BE770C"/>
    <w:rsid w:val="00BE7CC0"/>
    <w:rsid w:val="00BF1335"/>
    <w:rsid w:val="00BF1E3E"/>
    <w:rsid w:val="00BF2023"/>
    <w:rsid w:val="00BF209E"/>
    <w:rsid w:val="00BF2441"/>
    <w:rsid w:val="00BF26BF"/>
    <w:rsid w:val="00BF2794"/>
    <w:rsid w:val="00BF2B53"/>
    <w:rsid w:val="00BF2BF5"/>
    <w:rsid w:val="00BF2C38"/>
    <w:rsid w:val="00BF2C41"/>
    <w:rsid w:val="00BF4040"/>
    <w:rsid w:val="00BF447F"/>
    <w:rsid w:val="00BF734F"/>
    <w:rsid w:val="00BF7429"/>
    <w:rsid w:val="00BF75AE"/>
    <w:rsid w:val="00BF7AC2"/>
    <w:rsid w:val="00C002E0"/>
    <w:rsid w:val="00C0202E"/>
    <w:rsid w:val="00C02121"/>
    <w:rsid w:val="00C02669"/>
    <w:rsid w:val="00C03401"/>
    <w:rsid w:val="00C0350C"/>
    <w:rsid w:val="00C03883"/>
    <w:rsid w:val="00C03E03"/>
    <w:rsid w:val="00C04862"/>
    <w:rsid w:val="00C048F2"/>
    <w:rsid w:val="00C04F69"/>
    <w:rsid w:val="00C05C60"/>
    <w:rsid w:val="00C05F78"/>
    <w:rsid w:val="00C060E6"/>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6602"/>
    <w:rsid w:val="00C16D0D"/>
    <w:rsid w:val="00C173D4"/>
    <w:rsid w:val="00C1785F"/>
    <w:rsid w:val="00C204AB"/>
    <w:rsid w:val="00C21145"/>
    <w:rsid w:val="00C21446"/>
    <w:rsid w:val="00C21619"/>
    <w:rsid w:val="00C21F46"/>
    <w:rsid w:val="00C220B2"/>
    <w:rsid w:val="00C245F4"/>
    <w:rsid w:val="00C24861"/>
    <w:rsid w:val="00C25063"/>
    <w:rsid w:val="00C253F8"/>
    <w:rsid w:val="00C25D3B"/>
    <w:rsid w:val="00C26577"/>
    <w:rsid w:val="00C274D3"/>
    <w:rsid w:val="00C27787"/>
    <w:rsid w:val="00C27B91"/>
    <w:rsid w:val="00C27CEE"/>
    <w:rsid w:val="00C30313"/>
    <w:rsid w:val="00C30873"/>
    <w:rsid w:val="00C30A35"/>
    <w:rsid w:val="00C30E20"/>
    <w:rsid w:val="00C31409"/>
    <w:rsid w:val="00C316CE"/>
    <w:rsid w:val="00C3173F"/>
    <w:rsid w:val="00C317BB"/>
    <w:rsid w:val="00C3240A"/>
    <w:rsid w:val="00C327B5"/>
    <w:rsid w:val="00C327F6"/>
    <w:rsid w:val="00C32A94"/>
    <w:rsid w:val="00C33304"/>
    <w:rsid w:val="00C3331B"/>
    <w:rsid w:val="00C334B8"/>
    <w:rsid w:val="00C3464B"/>
    <w:rsid w:val="00C3466C"/>
    <w:rsid w:val="00C34A81"/>
    <w:rsid w:val="00C35125"/>
    <w:rsid w:val="00C353BE"/>
    <w:rsid w:val="00C35A76"/>
    <w:rsid w:val="00C3633C"/>
    <w:rsid w:val="00C365B7"/>
    <w:rsid w:val="00C366CD"/>
    <w:rsid w:val="00C37780"/>
    <w:rsid w:val="00C416FF"/>
    <w:rsid w:val="00C418D0"/>
    <w:rsid w:val="00C43578"/>
    <w:rsid w:val="00C4396D"/>
    <w:rsid w:val="00C44042"/>
    <w:rsid w:val="00C44555"/>
    <w:rsid w:val="00C44C75"/>
    <w:rsid w:val="00C4559F"/>
    <w:rsid w:val="00C459B8"/>
    <w:rsid w:val="00C45C7F"/>
    <w:rsid w:val="00C463D3"/>
    <w:rsid w:val="00C46528"/>
    <w:rsid w:val="00C46E20"/>
    <w:rsid w:val="00C46F98"/>
    <w:rsid w:val="00C50C32"/>
    <w:rsid w:val="00C51027"/>
    <w:rsid w:val="00C51154"/>
    <w:rsid w:val="00C51408"/>
    <w:rsid w:val="00C523DB"/>
    <w:rsid w:val="00C52E1E"/>
    <w:rsid w:val="00C53471"/>
    <w:rsid w:val="00C53575"/>
    <w:rsid w:val="00C537A5"/>
    <w:rsid w:val="00C53A41"/>
    <w:rsid w:val="00C53A4D"/>
    <w:rsid w:val="00C54349"/>
    <w:rsid w:val="00C54679"/>
    <w:rsid w:val="00C551CE"/>
    <w:rsid w:val="00C555FD"/>
    <w:rsid w:val="00C55C44"/>
    <w:rsid w:val="00C565F3"/>
    <w:rsid w:val="00C56700"/>
    <w:rsid w:val="00C5672C"/>
    <w:rsid w:val="00C57C58"/>
    <w:rsid w:val="00C607ED"/>
    <w:rsid w:val="00C60F37"/>
    <w:rsid w:val="00C611EC"/>
    <w:rsid w:val="00C6156B"/>
    <w:rsid w:val="00C6244E"/>
    <w:rsid w:val="00C62561"/>
    <w:rsid w:val="00C63111"/>
    <w:rsid w:val="00C636E0"/>
    <w:rsid w:val="00C63BB5"/>
    <w:rsid w:val="00C64086"/>
    <w:rsid w:val="00C64411"/>
    <w:rsid w:val="00C64AB8"/>
    <w:rsid w:val="00C64D26"/>
    <w:rsid w:val="00C65158"/>
    <w:rsid w:val="00C65DF8"/>
    <w:rsid w:val="00C65F52"/>
    <w:rsid w:val="00C661E8"/>
    <w:rsid w:val="00C663F4"/>
    <w:rsid w:val="00C66711"/>
    <w:rsid w:val="00C66995"/>
    <w:rsid w:val="00C66CCA"/>
    <w:rsid w:val="00C67306"/>
    <w:rsid w:val="00C70F4F"/>
    <w:rsid w:val="00C713D7"/>
    <w:rsid w:val="00C7172A"/>
    <w:rsid w:val="00C7186F"/>
    <w:rsid w:val="00C73938"/>
    <w:rsid w:val="00C73E9B"/>
    <w:rsid w:val="00C741BE"/>
    <w:rsid w:val="00C744C5"/>
    <w:rsid w:val="00C75350"/>
    <w:rsid w:val="00C753EA"/>
    <w:rsid w:val="00C75401"/>
    <w:rsid w:val="00C7559C"/>
    <w:rsid w:val="00C75849"/>
    <w:rsid w:val="00C75F0D"/>
    <w:rsid w:val="00C760B0"/>
    <w:rsid w:val="00C76D7F"/>
    <w:rsid w:val="00C80D6F"/>
    <w:rsid w:val="00C80F8F"/>
    <w:rsid w:val="00C81634"/>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C5"/>
    <w:rsid w:val="00C93013"/>
    <w:rsid w:val="00C9363E"/>
    <w:rsid w:val="00C93735"/>
    <w:rsid w:val="00C93812"/>
    <w:rsid w:val="00C9401C"/>
    <w:rsid w:val="00C94352"/>
    <w:rsid w:val="00C94C14"/>
    <w:rsid w:val="00C94E42"/>
    <w:rsid w:val="00C94E6B"/>
    <w:rsid w:val="00C95A21"/>
    <w:rsid w:val="00C96203"/>
    <w:rsid w:val="00C96DBB"/>
    <w:rsid w:val="00C97343"/>
    <w:rsid w:val="00C9763E"/>
    <w:rsid w:val="00C97919"/>
    <w:rsid w:val="00C97990"/>
    <w:rsid w:val="00CA0ADD"/>
    <w:rsid w:val="00CA0FE8"/>
    <w:rsid w:val="00CA1312"/>
    <w:rsid w:val="00CA168C"/>
    <w:rsid w:val="00CA2654"/>
    <w:rsid w:val="00CA32BF"/>
    <w:rsid w:val="00CA34D2"/>
    <w:rsid w:val="00CA3893"/>
    <w:rsid w:val="00CA4BE7"/>
    <w:rsid w:val="00CA61C1"/>
    <w:rsid w:val="00CA6956"/>
    <w:rsid w:val="00CA7411"/>
    <w:rsid w:val="00CA7507"/>
    <w:rsid w:val="00CA7BD0"/>
    <w:rsid w:val="00CB0099"/>
    <w:rsid w:val="00CB036C"/>
    <w:rsid w:val="00CB10B1"/>
    <w:rsid w:val="00CB1882"/>
    <w:rsid w:val="00CB18D1"/>
    <w:rsid w:val="00CB1A62"/>
    <w:rsid w:val="00CB1EE5"/>
    <w:rsid w:val="00CB2149"/>
    <w:rsid w:val="00CB243B"/>
    <w:rsid w:val="00CB251C"/>
    <w:rsid w:val="00CB294E"/>
    <w:rsid w:val="00CB2F7B"/>
    <w:rsid w:val="00CB324B"/>
    <w:rsid w:val="00CB40B7"/>
    <w:rsid w:val="00CB4290"/>
    <w:rsid w:val="00CB4BAB"/>
    <w:rsid w:val="00CB4DA9"/>
    <w:rsid w:val="00CB50F3"/>
    <w:rsid w:val="00CB584B"/>
    <w:rsid w:val="00CB5987"/>
    <w:rsid w:val="00CB63DA"/>
    <w:rsid w:val="00CB7656"/>
    <w:rsid w:val="00CB7CCA"/>
    <w:rsid w:val="00CB7DE6"/>
    <w:rsid w:val="00CC0250"/>
    <w:rsid w:val="00CC07FE"/>
    <w:rsid w:val="00CC09CD"/>
    <w:rsid w:val="00CC16FD"/>
    <w:rsid w:val="00CC1F1A"/>
    <w:rsid w:val="00CC292B"/>
    <w:rsid w:val="00CC2C17"/>
    <w:rsid w:val="00CC39D4"/>
    <w:rsid w:val="00CC3CD2"/>
    <w:rsid w:val="00CC3E87"/>
    <w:rsid w:val="00CC4698"/>
    <w:rsid w:val="00CC5224"/>
    <w:rsid w:val="00CC54F5"/>
    <w:rsid w:val="00CC5928"/>
    <w:rsid w:val="00CC5F9F"/>
    <w:rsid w:val="00CC6039"/>
    <w:rsid w:val="00CC608C"/>
    <w:rsid w:val="00CC7673"/>
    <w:rsid w:val="00CD02E2"/>
    <w:rsid w:val="00CD03B4"/>
    <w:rsid w:val="00CD0DA1"/>
    <w:rsid w:val="00CD108D"/>
    <w:rsid w:val="00CD138B"/>
    <w:rsid w:val="00CD1EE7"/>
    <w:rsid w:val="00CD25F5"/>
    <w:rsid w:val="00CD2666"/>
    <w:rsid w:val="00CD2D30"/>
    <w:rsid w:val="00CD3401"/>
    <w:rsid w:val="00CD3C3E"/>
    <w:rsid w:val="00CD3E37"/>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87A"/>
    <w:rsid w:val="00CE5AC0"/>
    <w:rsid w:val="00CE5B02"/>
    <w:rsid w:val="00CE5B96"/>
    <w:rsid w:val="00CE65E8"/>
    <w:rsid w:val="00CE67C0"/>
    <w:rsid w:val="00CE7B97"/>
    <w:rsid w:val="00CF0528"/>
    <w:rsid w:val="00CF0CED"/>
    <w:rsid w:val="00CF13A0"/>
    <w:rsid w:val="00CF187F"/>
    <w:rsid w:val="00CF1892"/>
    <w:rsid w:val="00CF1B5B"/>
    <w:rsid w:val="00CF21AD"/>
    <w:rsid w:val="00CF2356"/>
    <w:rsid w:val="00CF42F5"/>
    <w:rsid w:val="00CF5047"/>
    <w:rsid w:val="00CF50AC"/>
    <w:rsid w:val="00CF50C4"/>
    <w:rsid w:val="00CF56A9"/>
    <w:rsid w:val="00CF60E2"/>
    <w:rsid w:val="00CF6A8A"/>
    <w:rsid w:val="00CF6B91"/>
    <w:rsid w:val="00CF7830"/>
    <w:rsid w:val="00CF7FDE"/>
    <w:rsid w:val="00D001A2"/>
    <w:rsid w:val="00D00379"/>
    <w:rsid w:val="00D0097C"/>
    <w:rsid w:val="00D00CD9"/>
    <w:rsid w:val="00D00FD0"/>
    <w:rsid w:val="00D017E7"/>
    <w:rsid w:val="00D02CAE"/>
    <w:rsid w:val="00D0325D"/>
    <w:rsid w:val="00D039B7"/>
    <w:rsid w:val="00D03A02"/>
    <w:rsid w:val="00D04C87"/>
    <w:rsid w:val="00D04FAF"/>
    <w:rsid w:val="00D05044"/>
    <w:rsid w:val="00D050BA"/>
    <w:rsid w:val="00D05191"/>
    <w:rsid w:val="00D05292"/>
    <w:rsid w:val="00D05976"/>
    <w:rsid w:val="00D061C0"/>
    <w:rsid w:val="00D0698D"/>
    <w:rsid w:val="00D06F03"/>
    <w:rsid w:val="00D07738"/>
    <w:rsid w:val="00D078BF"/>
    <w:rsid w:val="00D07BDD"/>
    <w:rsid w:val="00D10299"/>
    <w:rsid w:val="00D10389"/>
    <w:rsid w:val="00D10A4C"/>
    <w:rsid w:val="00D10E33"/>
    <w:rsid w:val="00D115C3"/>
    <w:rsid w:val="00D11C53"/>
    <w:rsid w:val="00D12906"/>
    <w:rsid w:val="00D12B30"/>
    <w:rsid w:val="00D1320E"/>
    <w:rsid w:val="00D1393B"/>
    <w:rsid w:val="00D13D0F"/>
    <w:rsid w:val="00D149B3"/>
    <w:rsid w:val="00D159B6"/>
    <w:rsid w:val="00D15DFB"/>
    <w:rsid w:val="00D17036"/>
    <w:rsid w:val="00D2034A"/>
    <w:rsid w:val="00D2093C"/>
    <w:rsid w:val="00D216DA"/>
    <w:rsid w:val="00D21ECA"/>
    <w:rsid w:val="00D22ABA"/>
    <w:rsid w:val="00D22D80"/>
    <w:rsid w:val="00D231C9"/>
    <w:rsid w:val="00D233E4"/>
    <w:rsid w:val="00D23413"/>
    <w:rsid w:val="00D2367A"/>
    <w:rsid w:val="00D23AD9"/>
    <w:rsid w:val="00D24AC4"/>
    <w:rsid w:val="00D24B74"/>
    <w:rsid w:val="00D24CFA"/>
    <w:rsid w:val="00D24FD9"/>
    <w:rsid w:val="00D25870"/>
    <w:rsid w:val="00D2696B"/>
    <w:rsid w:val="00D27107"/>
    <w:rsid w:val="00D30019"/>
    <w:rsid w:val="00D3058E"/>
    <w:rsid w:val="00D305BC"/>
    <w:rsid w:val="00D30C87"/>
    <w:rsid w:val="00D312F4"/>
    <w:rsid w:val="00D3168B"/>
    <w:rsid w:val="00D32059"/>
    <w:rsid w:val="00D32590"/>
    <w:rsid w:val="00D32D84"/>
    <w:rsid w:val="00D33FAD"/>
    <w:rsid w:val="00D34918"/>
    <w:rsid w:val="00D3544A"/>
    <w:rsid w:val="00D35BE5"/>
    <w:rsid w:val="00D37BFF"/>
    <w:rsid w:val="00D37F87"/>
    <w:rsid w:val="00D40096"/>
    <w:rsid w:val="00D4122E"/>
    <w:rsid w:val="00D41450"/>
    <w:rsid w:val="00D41E72"/>
    <w:rsid w:val="00D4243E"/>
    <w:rsid w:val="00D43704"/>
    <w:rsid w:val="00D44978"/>
    <w:rsid w:val="00D45804"/>
    <w:rsid w:val="00D463CA"/>
    <w:rsid w:val="00D468C2"/>
    <w:rsid w:val="00D47811"/>
    <w:rsid w:val="00D47BB2"/>
    <w:rsid w:val="00D47EA8"/>
    <w:rsid w:val="00D503B5"/>
    <w:rsid w:val="00D50A85"/>
    <w:rsid w:val="00D514E4"/>
    <w:rsid w:val="00D51980"/>
    <w:rsid w:val="00D52DFD"/>
    <w:rsid w:val="00D534C2"/>
    <w:rsid w:val="00D539B5"/>
    <w:rsid w:val="00D53E29"/>
    <w:rsid w:val="00D53E3B"/>
    <w:rsid w:val="00D54479"/>
    <w:rsid w:val="00D544CA"/>
    <w:rsid w:val="00D54BBC"/>
    <w:rsid w:val="00D55B05"/>
    <w:rsid w:val="00D55EA4"/>
    <w:rsid w:val="00D5606E"/>
    <w:rsid w:val="00D560CE"/>
    <w:rsid w:val="00D56B08"/>
    <w:rsid w:val="00D56B1F"/>
    <w:rsid w:val="00D572A0"/>
    <w:rsid w:val="00D57881"/>
    <w:rsid w:val="00D60B70"/>
    <w:rsid w:val="00D60C0A"/>
    <w:rsid w:val="00D60F15"/>
    <w:rsid w:val="00D6199F"/>
    <w:rsid w:val="00D61AED"/>
    <w:rsid w:val="00D61D94"/>
    <w:rsid w:val="00D61FCC"/>
    <w:rsid w:val="00D629E6"/>
    <w:rsid w:val="00D62C81"/>
    <w:rsid w:val="00D630BF"/>
    <w:rsid w:val="00D63BCB"/>
    <w:rsid w:val="00D64201"/>
    <w:rsid w:val="00D6425C"/>
    <w:rsid w:val="00D64476"/>
    <w:rsid w:val="00D64610"/>
    <w:rsid w:val="00D648C3"/>
    <w:rsid w:val="00D6519D"/>
    <w:rsid w:val="00D65685"/>
    <w:rsid w:val="00D656A5"/>
    <w:rsid w:val="00D65AF3"/>
    <w:rsid w:val="00D65F18"/>
    <w:rsid w:val="00D65F97"/>
    <w:rsid w:val="00D661E1"/>
    <w:rsid w:val="00D66C04"/>
    <w:rsid w:val="00D66D56"/>
    <w:rsid w:val="00D671B5"/>
    <w:rsid w:val="00D67B23"/>
    <w:rsid w:val="00D706B5"/>
    <w:rsid w:val="00D706B6"/>
    <w:rsid w:val="00D70BF6"/>
    <w:rsid w:val="00D7175A"/>
    <w:rsid w:val="00D71D32"/>
    <w:rsid w:val="00D71F75"/>
    <w:rsid w:val="00D724EF"/>
    <w:rsid w:val="00D72716"/>
    <w:rsid w:val="00D733D7"/>
    <w:rsid w:val="00D735F3"/>
    <w:rsid w:val="00D739F9"/>
    <w:rsid w:val="00D741BE"/>
    <w:rsid w:val="00D74592"/>
    <w:rsid w:val="00D74AA0"/>
    <w:rsid w:val="00D74E2F"/>
    <w:rsid w:val="00D74E39"/>
    <w:rsid w:val="00D75578"/>
    <w:rsid w:val="00D75FFA"/>
    <w:rsid w:val="00D77845"/>
    <w:rsid w:val="00D77FB0"/>
    <w:rsid w:val="00D8021B"/>
    <w:rsid w:val="00D804EF"/>
    <w:rsid w:val="00D8088F"/>
    <w:rsid w:val="00D80A19"/>
    <w:rsid w:val="00D81C03"/>
    <w:rsid w:val="00D81E1A"/>
    <w:rsid w:val="00D826F9"/>
    <w:rsid w:val="00D8270D"/>
    <w:rsid w:val="00D82EEA"/>
    <w:rsid w:val="00D8342F"/>
    <w:rsid w:val="00D8355D"/>
    <w:rsid w:val="00D843A7"/>
    <w:rsid w:val="00D84676"/>
    <w:rsid w:val="00D84AB4"/>
    <w:rsid w:val="00D855ED"/>
    <w:rsid w:val="00D8594F"/>
    <w:rsid w:val="00D859F7"/>
    <w:rsid w:val="00D85C54"/>
    <w:rsid w:val="00D863BE"/>
    <w:rsid w:val="00D87611"/>
    <w:rsid w:val="00D90018"/>
    <w:rsid w:val="00D9076C"/>
    <w:rsid w:val="00D908B5"/>
    <w:rsid w:val="00D90F56"/>
    <w:rsid w:val="00D915C7"/>
    <w:rsid w:val="00D91F08"/>
    <w:rsid w:val="00D921A0"/>
    <w:rsid w:val="00D9250D"/>
    <w:rsid w:val="00D92D9C"/>
    <w:rsid w:val="00D92F43"/>
    <w:rsid w:val="00D93667"/>
    <w:rsid w:val="00D93A87"/>
    <w:rsid w:val="00D93B0C"/>
    <w:rsid w:val="00D9459A"/>
    <w:rsid w:val="00D94C84"/>
    <w:rsid w:val="00D95225"/>
    <w:rsid w:val="00D960B2"/>
    <w:rsid w:val="00D9662F"/>
    <w:rsid w:val="00D97651"/>
    <w:rsid w:val="00D979DC"/>
    <w:rsid w:val="00D97A53"/>
    <w:rsid w:val="00D97B67"/>
    <w:rsid w:val="00D97D92"/>
    <w:rsid w:val="00DA01D4"/>
    <w:rsid w:val="00DA03BA"/>
    <w:rsid w:val="00DA081E"/>
    <w:rsid w:val="00DA1732"/>
    <w:rsid w:val="00DA1BED"/>
    <w:rsid w:val="00DA1C02"/>
    <w:rsid w:val="00DA1D8F"/>
    <w:rsid w:val="00DA1F16"/>
    <w:rsid w:val="00DA237E"/>
    <w:rsid w:val="00DA29FB"/>
    <w:rsid w:val="00DA3079"/>
    <w:rsid w:val="00DA3FE1"/>
    <w:rsid w:val="00DA47DC"/>
    <w:rsid w:val="00DA4B2A"/>
    <w:rsid w:val="00DA5599"/>
    <w:rsid w:val="00DA5A45"/>
    <w:rsid w:val="00DA6908"/>
    <w:rsid w:val="00DA7310"/>
    <w:rsid w:val="00DA7E60"/>
    <w:rsid w:val="00DA7F56"/>
    <w:rsid w:val="00DB00CF"/>
    <w:rsid w:val="00DB0D1D"/>
    <w:rsid w:val="00DB16E6"/>
    <w:rsid w:val="00DB20BA"/>
    <w:rsid w:val="00DB3997"/>
    <w:rsid w:val="00DB3DB1"/>
    <w:rsid w:val="00DB41E5"/>
    <w:rsid w:val="00DB4DA3"/>
    <w:rsid w:val="00DB4E30"/>
    <w:rsid w:val="00DB74C3"/>
    <w:rsid w:val="00DC097A"/>
    <w:rsid w:val="00DC2725"/>
    <w:rsid w:val="00DC32DA"/>
    <w:rsid w:val="00DC3876"/>
    <w:rsid w:val="00DC3A08"/>
    <w:rsid w:val="00DC4830"/>
    <w:rsid w:val="00DC5051"/>
    <w:rsid w:val="00DC5484"/>
    <w:rsid w:val="00DC5DFB"/>
    <w:rsid w:val="00DC5EB7"/>
    <w:rsid w:val="00DC621C"/>
    <w:rsid w:val="00DC661D"/>
    <w:rsid w:val="00DC75BF"/>
    <w:rsid w:val="00DC7819"/>
    <w:rsid w:val="00DD0D18"/>
    <w:rsid w:val="00DD0FE9"/>
    <w:rsid w:val="00DD1423"/>
    <w:rsid w:val="00DD1573"/>
    <w:rsid w:val="00DD282D"/>
    <w:rsid w:val="00DD2831"/>
    <w:rsid w:val="00DD2E67"/>
    <w:rsid w:val="00DD35C6"/>
    <w:rsid w:val="00DD41FB"/>
    <w:rsid w:val="00DD44E4"/>
    <w:rsid w:val="00DD4629"/>
    <w:rsid w:val="00DD4D34"/>
    <w:rsid w:val="00DD5726"/>
    <w:rsid w:val="00DD5B90"/>
    <w:rsid w:val="00DD623B"/>
    <w:rsid w:val="00DD6AE8"/>
    <w:rsid w:val="00DD6EEB"/>
    <w:rsid w:val="00DD7A63"/>
    <w:rsid w:val="00DD7F9F"/>
    <w:rsid w:val="00DE04E5"/>
    <w:rsid w:val="00DE0EF4"/>
    <w:rsid w:val="00DE174B"/>
    <w:rsid w:val="00DE1C82"/>
    <w:rsid w:val="00DE2585"/>
    <w:rsid w:val="00DE3157"/>
    <w:rsid w:val="00DE3A61"/>
    <w:rsid w:val="00DE45F4"/>
    <w:rsid w:val="00DE5F65"/>
    <w:rsid w:val="00DE60D9"/>
    <w:rsid w:val="00DE63EF"/>
    <w:rsid w:val="00DE7488"/>
    <w:rsid w:val="00DE7EF1"/>
    <w:rsid w:val="00DE7FF9"/>
    <w:rsid w:val="00DF017A"/>
    <w:rsid w:val="00DF03A3"/>
    <w:rsid w:val="00DF085B"/>
    <w:rsid w:val="00DF0BB4"/>
    <w:rsid w:val="00DF0EC1"/>
    <w:rsid w:val="00DF101B"/>
    <w:rsid w:val="00DF11A9"/>
    <w:rsid w:val="00DF1242"/>
    <w:rsid w:val="00DF1679"/>
    <w:rsid w:val="00DF2517"/>
    <w:rsid w:val="00DF25A1"/>
    <w:rsid w:val="00DF2940"/>
    <w:rsid w:val="00DF2E72"/>
    <w:rsid w:val="00DF3F26"/>
    <w:rsid w:val="00DF4978"/>
    <w:rsid w:val="00DF5394"/>
    <w:rsid w:val="00DF5467"/>
    <w:rsid w:val="00DF6181"/>
    <w:rsid w:val="00DF6504"/>
    <w:rsid w:val="00DF6814"/>
    <w:rsid w:val="00DF6868"/>
    <w:rsid w:val="00DF6A8A"/>
    <w:rsid w:val="00DF6B52"/>
    <w:rsid w:val="00DF6C5E"/>
    <w:rsid w:val="00E00072"/>
    <w:rsid w:val="00E005E2"/>
    <w:rsid w:val="00E007CB"/>
    <w:rsid w:val="00E007D5"/>
    <w:rsid w:val="00E00C07"/>
    <w:rsid w:val="00E00F67"/>
    <w:rsid w:val="00E02A3E"/>
    <w:rsid w:val="00E02D63"/>
    <w:rsid w:val="00E02FC9"/>
    <w:rsid w:val="00E03054"/>
    <w:rsid w:val="00E03F11"/>
    <w:rsid w:val="00E047C6"/>
    <w:rsid w:val="00E0549F"/>
    <w:rsid w:val="00E05E29"/>
    <w:rsid w:val="00E066A0"/>
    <w:rsid w:val="00E06AC9"/>
    <w:rsid w:val="00E06C74"/>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21B3"/>
    <w:rsid w:val="00E24443"/>
    <w:rsid w:val="00E247EC"/>
    <w:rsid w:val="00E24E4D"/>
    <w:rsid w:val="00E24F85"/>
    <w:rsid w:val="00E25369"/>
    <w:rsid w:val="00E25A60"/>
    <w:rsid w:val="00E25D4C"/>
    <w:rsid w:val="00E26196"/>
    <w:rsid w:val="00E2659B"/>
    <w:rsid w:val="00E302BD"/>
    <w:rsid w:val="00E314F0"/>
    <w:rsid w:val="00E31D2E"/>
    <w:rsid w:val="00E325D9"/>
    <w:rsid w:val="00E32718"/>
    <w:rsid w:val="00E32C63"/>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E6"/>
    <w:rsid w:val="00E460FA"/>
    <w:rsid w:val="00E46290"/>
    <w:rsid w:val="00E4667C"/>
    <w:rsid w:val="00E46A48"/>
    <w:rsid w:val="00E46D8E"/>
    <w:rsid w:val="00E47177"/>
    <w:rsid w:val="00E477FE"/>
    <w:rsid w:val="00E478CD"/>
    <w:rsid w:val="00E47BBC"/>
    <w:rsid w:val="00E50685"/>
    <w:rsid w:val="00E51659"/>
    <w:rsid w:val="00E51A82"/>
    <w:rsid w:val="00E51E84"/>
    <w:rsid w:val="00E52C4B"/>
    <w:rsid w:val="00E5328B"/>
    <w:rsid w:val="00E54329"/>
    <w:rsid w:val="00E544DD"/>
    <w:rsid w:val="00E54689"/>
    <w:rsid w:val="00E54B14"/>
    <w:rsid w:val="00E54E6E"/>
    <w:rsid w:val="00E55270"/>
    <w:rsid w:val="00E55B20"/>
    <w:rsid w:val="00E55BEF"/>
    <w:rsid w:val="00E56101"/>
    <w:rsid w:val="00E566BC"/>
    <w:rsid w:val="00E56D80"/>
    <w:rsid w:val="00E5745A"/>
    <w:rsid w:val="00E576BB"/>
    <w:rsid w:val="00E60204"/>
    <w:rsid w:val="00E607BC"/>
    <w:rsid w:val="00E60B31"/>
    <w:rsid w:val="00E616F1"/>
    <w:rsid w:val="00E61DAF"/>
    <w:rsid w:val="00E62AC9"/>
    <w:rsid w:val="00E63079"/>
    <w:rsid w:val="00E6332A"/>
    <w:rsid w:val="00E63771"/>
    <w:rsid w:val="00E641F9"/>
    <w:rsid w:val="00E64D07"/>
    <w:rsid w:val="00E66E3D"/>
    <w:rsid w:val="00E67762"/>
    <w:rsid w:val="00E67813"/>
    <w:rsid w:val="00E67D1F"/>
    <w:rsid w:val="00E67D42"/>
    <w:rsid w:val="00E700E2"/>
    <w:rsid w:val="00E705B0"/>
    <w:rsid w:val="00E70D82"/>
    <w:rsid w:val="00E71120"/>
    <w:rsid w:val="00E717C3"/>
    <w:rsid w:val="00E71825"/>
    <w:rsid w:val="00E72F9E"/>
    <w:rsid w:val="00E7328B"/>
    <w:rsid w:val="00E73290"/>
    <w:rsid w:val="00E743B1"/>
    <w:rsid w:val="00E74578"/>
    <w:rsid w:val="00E75C9F"/>
    <w:rsid w:val="00E77899"/>
    <w:rsid w:val="00E77E69"/>
    <w:rsid w:val="00E814B0"/>
    <w:rsid w:val="00E81771"/>
    <w:rsid w:val="00E81C8E"/>
    <w:rsid w:val="00E8220C"/>
    <w:rsid w:val="00E82419"/>
    <w:rsid w:val="00E8248B"/>
    <w:rsid w:val="00E8285C"/>
    <w:rsid w:val="00E8336B"/>
    <w:rsid w:val="00E83807"/>
    <w:rsid w:val="00E83CEA"/>
    <w:rsid w:val="00E83F26"/>
    <w:rsid w:val="00E84395"/>
    <w:rsid w:val="00E84687"/>
    <w:rsid w:val="00E84E16"/>
    <w:rsid w:val="00E850C1"/>
    <w:rsid w:val="00E8516F"/>
    <w:rsid w:val="00E853F2"/>
    <w:rsid w:val="00E85757"/>
    <w:rsid w:val="00E85934"/>
    <w:rsid w:val="00E863F9"/>
    <w:rsid w:val="00E86B1F"/>
    <w:rsid w:val="00E86D8E"/>
    <w:rsid w:val="00E870C2"/>
    <w:rsid w:val="00E873D7"/>
    <w:rsid w:val="00E90863"/>
    <w:rsid w:val="00E90FFB"/>
    <w:rsid w:val="00E91375"/>
    <w:rsid w:val="00E91668"/>
    <w:rsid w:val="00E92652"/>
    <w:rsid w:val="00E92A9A"/>
    <w:rsid w:val="00E933CF"/>
    <w:rsid w:val="00E934D9"/>
    <w:rsid w:val="00E94A9E"/>
    <w:rsid w:val="00E95095"/>
    <w:rsid w:val="00E95CBB"/>
    <w:rsid w:val="00E963DA"/>
    <w:rsid w:val="00E9640B"/>
    <w:rsid w:val="00E9645A"/>
    <w:rsid w:val="00E965BC"/>
    <w:rsid w:val="00E9671C"/>
    <w:rsid w:val="00E967ED"/>
    <w:rsid w:val="00E97663"/>
    <w:rsid w:val="00E97791"/>
    <w:rsid w:val="00E97C23"/>
    <w:rsid w:val="00E97C84"/>
    <w:rsid w:val="00EA05DE"/>
    <w:rsid w:val="00EA0AEA"/>
    <w:rsid w:val="00EA0DC6"/>
    <w:rsid w:val="00EA10EA"/>
    <w:rsid w:val="00EA133F"/>
    <w:rsid w:val="00EA170C"/>
    <w:rsid w:val="00EA19A9"/>
    <w:rsid w:val="00EA1D47"/>
    <w:rsid w:val="00EA1FB8"/>
    <w:rsid w:val="00EA234D"/>
    <w:rsid w:val="00EA28F7"/>
    <w:rsid w:val="00EA2D9E"/>
    <w:rsid w:val="00EA362B"/>
    <w:rsid w:val="00EA3AFF"/>
    <w:rsid w:val="00EA4554"/>
    <w:rsid w:val="00EA4D47"/>
    <w:rsid w:val="00EA54B5"/>
    <w:rsid w:val="00EA592F"/>
    <w:rsid w:val="00EA5A50"/>
    <w:rsid w:val="00EA5D81"/>
    <w:rsid w:val="00EA622E"/>
    <w:rsid w:val="00EA6ECB"/>
    <w:rsid w:val="00EA7021"/>
    <w:rsid w:val="00EA752C"/>
    <w:rsid w:val="00EB0444"/>
    <w:rsid w:val="00EB0FAF"/>
    <w:rsid w:val="00EB2346"/>
    <w:rsid w:val="00EB262D"/>
    <w:rsid w:val="00EB2B03"/>
    <w:rsid w:val="00EB30F2"/>
    <w:rsid w:val="00EB335C"/>
    <w:rsid w:val="00EB38FC"/>
    <w:rsid w:val="00EB44E6"/>
    <w:rsid w:val="00EB4797"/>
    <w:rsid w:val="00EB5BEC"/>
    <w:rsid w:val="00EB5F5A"/>
    <w:rsid w:val="00EB620A"/>
    <w:rsid w:val="00EB63DF"/>
    <w:rsid w:val="00EB6FB1"/>
    <w:rsid w:val="00EB724A"/>
    <w:rsid w:val="00EB78A8"/>
    <w:rsid w:val="00EB78DA"/>
    <w:rsid w:val="00EC11EC"/>
    <w:rsid w:val="00EC150D"/>
    <w:rsid w:val="00EC16C1"/>
    <w:rsid w:val="00EC1FE8"/>
    <w:rsid w:val="00EC2285"/>
    <w:rsid w:val="00EC2563"/>
    <w:rsid w:val="00EC265F"/>
    <w:rsid w:val="00EC4157"/>
    <w:rsid w:val="00EC440A"/>
    <w:rsid w:val="00EC4582"/>
    <w:rsid w:val="00EC4C3E"/>
    <w:rsid w:val="00EC5734"/>
    <w:rsid w:val="00EC5B88"/>
    <w:rsid w:val="00EC63E6"/>
    <w:rsid w:val="00EC6D64"/>
    <w:rsid w:val="00EC7570"/>
    <w:rsid w:val="00EC7B3A"/>
    <w:rsid w:val="00EC7FBE"/>
    <w:rsid w:val="00ED0233"/>
    <w:rsid w:val="00ED14A5"/>
    <w:rsid w:val="00ED1513"/>
    <w:rsid w:val="00ED1651"/>
    <w:rsid w:val="00ED218F"/>
    <w:rsid w:val="00ED232F"/>
    <w:rsid w:val="00ED2B38"/>
    <w:rsid w:val="00ED34A2"/>
    <w:rsid w:val="00ED35A8"/>
    <w:rsid w:val="00ED3BBB"/>
    <w:rsid w:val="00ED3BDD"/>
    <w:rsid w:val="00ED4193"/>
    <w:rsid w:val="00ED43C2"/>
    <w:rsid w:val="00ED52F5"/>
    <w:rsid w:val="00ED55C7"/>
    <w:rsid w:val="00ED5B3A"/>
    <w:rsid w:val="00ED60A5"/>
    <w:rsid w:val="00ED6110"/>
    <w:rsid w:val="00ED717E"/>
    <w:rsid w:val="00ED73A8"/>
    <w:rsid w:val="00ED7FD2"/>
    <w:rsid w:val="00EE0111"/>
    <w:rsid w:val="00EE08D2"/>
    <w:rsid w:val="00EE16C3"/>
    <w:rsid w:val="00EE2138"/>
    <w:rsid w:val="00EE2705"/>
    <w:rsid w:val="00EE3155"/>
    <w:rsid w:val="00EE346A"/>
    <w:rsid w:val="00EE472A"/>
    <w:rsid w:val="00EE57C0"/>
    <w:rsid w:val="00EE6006"/>
    <w:rsid w:val="00EE7F3C"/>
    <w:rsid w:val="00EE7F80"/>
    <w:rsid w:val="00EF08DA"/>
    <w:rsid w:val="00EF1553"/>
    <w:rsid w:val="00EF1737"/>
    <w:rsid w:val="00EF1DD9"/>
    <w:rsid w:val="00EF1DDB"/>
    <w:rsid w:val="00EF1FFB"/>
    <w:rsid w:val="00EF21A9"/>
    <w:rsid w:val="00EF2747"/>
    <w:rsid w:val="00EF2A8B"/>
    <w:rsid w:val="00EF2FA7"/>
    <w:rsid w:val="00EF3A95"/>
    <w:rsid w:val="00EF3F40"/>
    <w:rsid w:val="00EF42D2"/>
    <w:rsid w:val="00EF4A28"/>
    <w:rsid w:val="00EF4B33"/>
    <w:rsid w:val="00EF4C40"/>
    <w:rsid w:val="00EF4E3B"/>
    <w:rsid w:val="00EF53DD"/>
    <w:rsid w:val="00EF58C2"/>
    <w:rsid w:val="00EF5B2A"/>
    <w:rsid w:val="00EF5B44"/>
    <w:rsid w:val="00EF5F4A"/>
    <w:rsid w:val="00EF7186"/>
    <w:rsid w:val="00EF739E"/>
    <w:rsid w:val="00EF7967"/>
    <w:rsid w:val="00EF7D96"/>
    <w:rsid w:val="00F00976"/>
    <w:rsid w:val="00F00F02"/>
    <w:rsid w:val="00F02A1A"/>
    <w:rsid w:val="00F02DA6"/>
    <w:rsid w:val="00F03054"/>
    <w:rsid w:val="00F03099"/>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6C8"/>
    <w:rsid w:val="00F11019"/>
    <w:rsid w:val="00F112F6"/>
    <w:rsid w:val="00F1141B"/>
    <w:rsid w:val="00F11AB4"/>
    <w:rsid w:val="00F128B5"/>
    <w:rsid w:val="00F13747"/>
    <w:rsid w:val="00F137A1"/>
    <w:rsid w:val="00F13D53"/>
    <w:rsid w:val="00F14AE6"/>
    <w:rsid w:val="00F14C31"/>
    <w:rsid w:val="00F14D3A"/>
    <w:rsid w:val="00F14F0D"/>
    <w:rsid w:val="00F154DB"/>
    <w:rsid w:val="00F165C2"/>
    <w:rsid w:val="00F1682E"/>
    <w:rsid w:val="00F16FE2"/>
    <w:rsid w:val="00F17550"/>
    <w:rsid w:val="00F17ACE"/>
    <w:rsid w:val="00F17CC2"/>
    <w:rsid w:val="00F20295"/>
    <w:rsid w:val="00F202F6"/>
    <w:rsid w:val="00F20D6C"/>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1FD"/>
    <w:rsid w:val="00F308A8"/>
    <w:rsid w:val="00F30A51"/>
    <w:rsid w:val="00F311E8"/>
    <w:rsid w:val="00F3121A"/>
    <w:rsid w:val="00F3159B"/>
    <w:rsid w:val="00F3170D"/>
    <w:rsid w:val="00F31DED"/>
    <w:rsid w:val="00F320B5"/>
    <w:rsid w:val="00F32338"/>
    <w:rsid w:val="00F3259F"/>
    <w:rsid w:val="00F3285D"/>
    <w:rsid w:val="00F328C7"/>
    <w:rsid w:val="00F32CD2"/>
    <w:rsid w:val="00F32DDA"/>
    <w:rsid w:val="00F3333C"/>
    <w:rsid w:val="00F33E11"/>
    <w:rsid w:val="00F34681"/>
    <w:rsid w:val="00F3642F"/>
    <w:rsid w:val="00F364E9"/>
    <w:rsid w:val="00F373F7"/>
    <w:rsid w:val="00F37556"/>
    <w:rsid w:val="00F375D0"/>
    <w:rsid w:val="00F37D67"/>
    <w:rsid w:val="00F40024"/>
    <w:rsid w:val="00F400FD"/>
    <w:rsid w:val="00F41F4F"/>
    <w:rsid w:val="00F422ED"/>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4799D"/>
    <w:rsid w:val="00F500C1"/>
    <w:rsid w:val="00F50EF8"/>
    <w:rsid w:val="00F51776"/>
    <w:rsid w:val="00F51AE1"/>
    <w:rsid w:val="00F51AF8"/>
    <w:rsid w:val="00F5361B"/>
    <w:rsid w:val="00F53867"/>
    <w:rsid w:val="00F53A97"/>
    <w:rsid w:val="00F53E74"/>
    <w:rsid w:val="00F543FB"/>
    <w:rsid w:val="00F55D8F"/>
    <w:rsid w:val="00F560BD"/>
    <w:rsid w:val="00F56683"/>
    <w:rsid w:val="00F5700E"/>
    <w:rsid w:val="00F574BA"/>
    <w:rsid w:val="00F57A9F"/>
    <w:rsid w:val="00F60749"/>
    <w:rsid w:val="00F60C93"/>
    <w:rsid w:val="00F610B7"/>
    <w:rsid w:val="00F62457"/>
    <w:rsid w:val="00F6260E"/>
    <w:rsid w:val="00F62957"/>
    <w:rsid w:val="00F62A14"/>
    <w:rsid w:val="00F63A54"/>
    <w:rsid w:val="00F63C9C"/>
    <w:rsid w:val="00F63DC3"/>
    <w:rsid w:val="00F640B4"/>
    <w:rsid w:val="00F64FDB"/>
    <w:rsid w:val="00F66223"/>
    <w:rsid w:val="00F663AD"/>
    <w:rsid w:val="00F666A3"/>
    <w:rsid w:val="00F666DE"/>
    <w:rsid w:val="00F66B55"/>
    <w:rsid w:val="00F66F8B"/>
    <w:rsid w:val="00F673CB"/>
    <w:rsid w:val="00F675FA"/>
    <w:rsid w:val="00F678C2"/>
    <w:rsid w:val="00F700E8"/>
    <w:rsid w:val="00F70D27"/>
    <w:rsid w:val="00F711D5"/>
    <w:rsid w:val="00F71350"/>
    <w:rsid w:val="00F71657"/>
    <w:rsid w:val="00F71D53"/>
    <w:rsid w:val="00F7293C"/>
    <w:rsid w:val="00F73468"/>
    <w:rsid w:val="00F73D37"/>
    <w:rsid w:val="00F743D3"/>
    <w:rsid w:val="00F75009"/>
    <w:rsid w:val="00F75EAB"/>
    <w:rsid w:val="00F75FFC"/>
    <w:rsid w:val="00F76471"/>
    <w:rsid w:val="00F76C38"/>
    <w:rsid w:val="00F771B2"/>
    <w:rsid w:val="00F77248"/>
    <w:rsid w:val="00F77D0E"/>
    <w:rsid w:val="00F77DB3"/>
    <w:rsid w:val="00F8074F"/>
    <w:rsid w:val="00F81498"/>
    <w:rsid w:val="00F8170D"/>
    <w:rsid w:val="00F81909"/>
    <w:rsid w:val="00F822DB"/>
    <w:rsid w:val="00F8240F"/>
    <w:rsid w:val="00F8347A"/>
    <w:rsid w:val="00F8351E"/>
    <w:rsid w:val="00F83727"/>
    <w:rsid w:val="00F837ED"/>
    <w:rsid w:val="00F8459D"/>
    <w:rsid w:val="00F8493F"/>
    <w:rsid w:val="00F84AED"/>
    <w:rsid w:val="00F84FB1"/>
    <w:rsid w:val="00F8517B"/>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261B"/>
    <w:rsid w:val="00F942F5"/>
    <w:rsid w:val="00F95E78"/>
    <w:rsid w:val="00F969C6"/>
    <w:rsid w:val="00F96CC3"/>
    <w:rsid w:val="00F96E69"/>
    <w:rsid w:val="00F96F51"/>
    <w:rsid w:val="00F970E0"/>
    <w:rsid w:val="00F976FF"/>
    <w:rsid w:val="00F97799"/>
    <w:rsid w:val="00F9783C"/>
    <w:rsid w:val="00F979AB"/>
    <w:rsid w:val="00FA046F"/>
    <w:rsid w:val="00FA078C"/>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365"/>
    <w:rsid w:val="00FA796D"/>
    <w:rsid w:val="00FA7A9A"/>
    <w:rsid w:val="00FA7F6E"/>
    <w:rsid w:val="00FB0C15"/>
    <w:rsid w:val="00FB2126"/>
    <w:rsid w:val="00FB22A9"/>
    <w:rsid w:val="00FB37A3"/>
    <w:rsid w:val="00FB391F"/>
    <w:rsid w:val="00FB42C6"/>
    <w:rsid w:val="00FB4BE6"/>
    <w:rsid w:val="00FB5956"/>
    <w:rsid w:val="00FB670F"/>
    <w:rsid w:val="00FB6826"/>
    <w:rsid w:val="00FB6A3C"/>
    <w:rsid w:val="00FB70F5"/>
    <w:rsid w:val="00FB79B9"/>
    <w:rsid w:val="00FB7D6C"/>
    <w:rsid w:val="00FC0C1F"/>
    <w:rsid w:val="00FC0CC3"/>
    <w:rsid w:val="00FC211D"/>
    <w:rsid w:val="00FC255F"/>
    <w:rsid w:val="00FC2C13"/>
    <w:rsid w:val="00FC2D42"/>
    <w:rsid w:val="00FC3322"/>
    <w:rsid w:val="00FC33BB"/>
    <w:rsid w:val="00FC37D4"/>
    <w:rsid w:val="00FC3B16"/>
    <w:rsid w:val="00FC3FBB"/>
    <w:rsid w:val="00FC4A82"/>
    <w:rsid w:val="00FC52D8"/>
    <w:rsid w:val="00FC53C4"/>
    <w:rsid w:val="00FC5673"/>
    <w:rsid w:val="00FC5E56"/>
    <w:rsid w:val="00FC5ED9"/>
    <w:rsid w:val="00FC6EB6"/>
    <w:rsid w:val="00FC7A62"/>
    <w:rsid w:val="00FD088D"/>
    <w:rsid w:val="00FD0BCE"/>
    <w:rsid w:val="00FD0D09"/>
    <w:rsid w:val="00FD0E22"/>
    <w:rsid w:val="00FD2004"/>
    <w:rsid w:val="00FD2854"/>
    <w:rsid w:val="00FD38AD"/>
    <w:rsid w:val="00FD3A13"/>
    <w:rsid w:val="00FD3C1C"/>
    <w:rsid w:val="00FD3C89"/>
    <w:rsid w:val="00FD430B"/>
    <w:rsid w:val="00FD448E"/>
    <w:rsid w:val="00FD48B9"/>
    <w:rsid w:val="00FD49E5"/>
    <w:rsid w:val="00FD50C7"/>
    <w:rsid w:val="00FD5378"/>
    <w:rsid w:val="00FD5383"/>
    <w:rsid w:val="00FD5B0F"/>
    <w:rsid w:val="00FD6007"/>
    <w:rsid w:val="00FD626C"/>
    <w:rsid w:val="00FD7F81"/>
    <w:rsid w:val="00FE0191"/>
    <w:rsid w:val="00FE1848"/>
    <w:rsid w:val="00FE1C73"/>
    <w:rsid w:val="00FE1D31"/>
    <w:rsid w:val="00FE2768"/>
    <w:rsid w:val="00FE30FC"/>
    <w:rsid w:val="00FE3D54"/>
    <w:rsid w:val="00FE43E4"/>
    <w:rsid w:val="00FE4E1B"/>
    <w:rsid w:val="00FE56B4"/>
    <w:rsid w:val="00FE5C85"/>
    <w:rsid w:val="00FE5EE2"/>
    <w:rsid w:val="00FE6034"/>
    <w:rsid w:val="00FE634B"/>
    <w:rsid w:val="00FE6E0F"/>
    <w:rsid w:val="00FE788A"/>
    <w:rsid w:val="00FE7BC5"/>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4FE6"/>
    <w:rsid w:val="00FF5718"/>
    <w:rsid w:val="00FF5749"/>
    <w:rsid w:val="00FF5986"/>
    <w:rsid w:val="00FF6743"/>
    <w:rsid w:val="00FF6E76"/>
    <w:rsid w:val="00FF723E"/>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9506E"/>
  <w15:docId w15:val="{54BF1B0D-1981-4F08-969F-4F7331D0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BD31D9"/>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2"/>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2"/>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2"/>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2"/>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2"/>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2"/>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2"/>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2"/>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DC661D"/>
    <w:pPr>
      <w:tabs>
        <w:tab w:val="left" w:pos="426"/>
        <w:tab w:val="right" w:leader="dot" w:pos="9060"/>
      </w:tabs>
      <w:spacing w:before="240" w:line="240" w:lineRule="auto"/>
    </w:pPr>
    <w:rPr>
      <w:rFonts w:cs="Segoe UI"/>
      <w:b/>
      <w:bCs/>
      <w:caps/>
      <w:szCs w:val="24"/>
      <w:u w:val="single"/>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qFormat/>
    <w:rsid w:val="00931F49"/>
  </w:style>
  <w:style w:type="character" w:customStyle="1" w:styleId="TextkomenteChar">
    <w:name w:val="Text komentáře Char"/>
    <w:basedOn w:val="Standardnpsmoodstavce"/>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Conclusion de partie,Odstavec se seznamem2,List Paragraph (Czech Tourism),Fiche 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aliases w:val="subtitle2 Char,Základní tZákladní text Char,Body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1">
    <w:name w:val="Podtitul1"/>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1">
    <w:name w:val="Zvýraznění1"/>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qFormat/>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3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Conclusion de partie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 w:type="character" w:customStyle="1" w:styleId="cf01">
    <w:name w:val="cf01"/>
    <w:basedOn w:val="Standardnpsmoodstavce"/>
    <w:rsid w:val="005153C1"/>
    <w:rPr>
      <w:rFonts w:ascii="Segoe UI" w:hAnsi="Segoe UI" w:cs="Segoe UI" w:hint="default"/>
      <w:sz w:val="18"/>
      <w:szCs w:val="18"/>
    </w:rPr>
  </w:style>
  <w:style w:type="character" w:customStyle="1" w:styleId="Nevyeenzmnka2">
    <w:name w:val="Nevyřešená zmínka2"/>
    <w:basedOn w:val="Standardnpsmoodstavce"/>
    <w:uiPriority w:val="99"/>
    <w:semiHidden/>
    <w:unhideWhenUsed/>
    <w:rsid w:val="008A2673"/>
    <w:rPr>
      <w:color w:val="605E5C"/>
      <w:shd w:val="clear" w:color="auto" w:fill="E1DFDD"/>
    </w:rPr>
  </w:style>
  <w:style w:type="character" w:styleId="Nevyeenzmnka">
    <w:name w:val="Unresolved Mention"/>
    <w:basedOn w:val="Standardnpsmoodstavce"/>
    <w:uiPriority w:val="99"/>
    <w:semiHidden/>
    <w:unhideWhenUsed/>
    <w:rsid w:val="00F66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10388749">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25444199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77003200">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79313989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63444279">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49301820">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0479">
      <w:bodyDiv w:val="1"/>
      <w:marLeft w:val="0"/>
      <w:marRight w:val="0"/>
      <w:marTop w:val="0"/>
      <w:marBottom w:val="0"/>
      <w:divBdr>
        <w:top w:val="none" w:sz="0" w:space="0" w:color="auto"/>
        <w:left w:val="none" w:sz="0" w:space="0" w:color="auto"/>
        <w:bottom w:val="none" w:sz="0" w:space="0" w:color="auto"/>
        <w:right w:val="none" w:sz="0" w:space="0" w:color="auto"/>
      </w:divBdr>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54953">
      <w:bodyDiv w:val="1"/>
      <w:marLeft w:val="0"/>
      <w:marRight w:val="0"/>
      <w:marTop w:val="0"/>
      <w:marBottom w:val="0"/>
      <w:divBdr>
        <w:top w:val="none" w:sz="0" w:space="0" w:color="auto"/>
        <w:left w:val="none" w:sz="0" w:space="0" w:color="auto"/>
        <w:bottom w:val="none" w:sz="0" w:space="0" w:color="auto"/>
        <w:right w:val="none" w:sz="0" w:space="0" w:color="auto"/>
      </w:divBdr>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5987137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027869">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253904">
      <w:bodyDiv w:val="1"/>
      <w:marLeft w:val="0"/>
      <w:marRight w:val="0"/>
      <w:marTop w:val="0"/>
      <w:marBottom w:val="0"/>
      <w:divBdr>
        <w:top w:val="none" w:sz="0" w:space="0" w:color="auto"/>
        <w:left w:val="none" w:sz="0" w:space="0" w:color="auto"/>
        <w:bottom w:val="none" w:sz="0" w:space="0" w:color="auto"/>
        <w:right w:val="none" w:sz="0" w:space="0" w:color="auto"/>
      </w:divBdr>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98568931">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5744">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n.cz/" TargetMode="Externa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sak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dlicka@sak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odpora@eza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k.e-tenders.cz/manual.html"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59447-D05E-4490-81A5-CAA5D2EA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6982</Words>
  <Characters>39916</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46805</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Eliška Nedomová</cp:lastModifiedBy>
  <cp:revision>5</cp:revision>
  <cp:lastPrinted>2024-03-27T08:34:00Z</cp:lastPrinted>
  <dcterms:created xsi:type="dcterms:W3CDTF">2025-10-08T09:30:00Z</dcterms:created>
  <dcterms:modified xsi:type="dcterms:W3CDTF">2025-10-14T13:17:00Z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